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B04D3" w14:textId="549D6DEF" w:rsidR="00771A9A" w:rsidRDefault="00771A9A" w:rsidP="0002008A">
      <w:pPr>
        <w:spacing w:afterLines="50" w:after="185"/>
        <w:jc w:val="center"/>
        <w:rPr>
          <w:rFonts w:asciiTheme="majorEastAsia" w:eastAsiaTheme="majorEastAsia" w:hAnsiTheme="majorEastAsia"/>
          <w:sz w:val="26"/>
          <w:szCs w:val="26"/>
        </w:rPr>
      </w:pPr>
    </w:p>
    <w:p w14:paraId="26250B11" w14:textId="77777777" w:rsidR="00241263" w:rsidRDefault="00624DDD" w:rsidP="003639E0">
      <w:pPr>
        <w:jc w:val="center"/>
        <w:rPr>
          <w:rFonts w:asciiTheme="majorEastAsia" w:eastAsiaTheme="majorEastAsia" w:hAnsiTheme="majorEastAsia"/>
          <w:sz w:val="26"/>
          <w:szCs w:val="26"/>
        </w:rPr>
      </w:pPr>
      <w:r w:rsidRPr="0002008A">
        <w:rPr>
          <w:rFonts w:asciiTheme="majorEastAsia" w:eastAsiaTheme="majorEastAsia" w:hAnsiTheme="majorEastAsia" w:hint="eastAsia"/>
          <w:sz w:val="26"/>
          <w:szCs w:val="26"/>
        </w:rPr>
        <w:t>消費税</w:t>
      </w:r>
      <w:r w:rsidR="00241263">
        <w:rPr>
          <w:rFonts w:asciiTheme="majorEastAsia" w:eastAsiaTheme="majorEastAsia" w:hAnsiTheme="majorEastAsia" w:hint="eastAsia"/>
          <w:sz w:val="26"/>
          <w:szCs w:val="26"/>
        </w:rPr>
        <w:t>の</w:t>
      </w:r>
      <w:r w:rsidR="00EA666B">
        <w:rPr>
          <w:rFonts w:asciiTheme="majorEastAsia" w:eastAsiaTheme="majorEastAsia" w:hAnsiTheme="majorEastAsia" w:hint="eastAsia"/>
          <w:sz w:val="26"/>
          <w:szCs w:val="26"/>
        </w:rPr>
        <w:t>インボイス制度</w:t>
      </w:r>
      <w:r w:rsidR="00241263">
        <w:rPr>
          <w:rFonts w:asciiTheme="majorEastAsia" w:eastAsiaTheme="majorEastAsia" w:hAnsiTheme="majorEastAsia" w:hint="eastAsia"/>
          <w:sz w:val="26"/>
          <w:szCs w:val="26"/>
        </w:rPr>
        <w:t>に関する</w:t>
      </w:r>
    </w:p>
    <w:p w14:paraId="762651AE" w14:textId="04FC409F" w:rsidR="00771A9A" w:rsidRPr="00CD3D7D" w:rsidRDefault="00241263" w:rsidP="003639E0">
      <w:pPr>
        <w:jc w:val="center"/>
        <w:rPr>
          <w:rFonts w:asciiTheme="majorEastAsia" w:eastAsiaTheme="majorEastAsia" w:hAnsiTheme="majorEastAsia"/>
          <w:sz w:val="26"/>
          <w:szCs w:val="26"/>
        </w:rPr>
      </w:pPr>
      <w:r>
        <w:rPr>
          <w:rFonts w:asciiTheme="majorEastAsia" w:eastAsiaTheme="majorEastAsia" w:hAnsiTheme="majorEastAsia" w:hint="eastAsia"/>
          <w:sz w:val="26"/>
          <w:szCs w:val="26"/>
        </w:rPr>
        <w:t>説明会・研修会</w:t>
      </w:r>
      <w:r w:rsidR="00EA666B">
        <w:rPr>
          <w:rFonts w:asciiTheme="majorEastAsia" w:eastAsiaTheme="majorEastAsia" w:hAnsiTheme="majorEastAsia" w:hint="eastAsia"/>
          <w:sz w:val="26"/>
          <w:szCs w:val="26"/>
        </w:rPr>
        <w:t>への講師派遣</w:t>
      </w:r>
      <w:r w:rsidR="008A04F7">
        <w:rPr>
          <w:rFonts w:asciiTheme="majorEastAsia" w:eastAsiaTheme="majorEastAsia" w:hAnsiTheme="majorEastAsia" w:hint="eastAsia"/>
          <w:sz w:val="26"/>
          <w:szCs w:val="26"/>
        </w:rPr>
        <w:t>及び寄稿依頼</w:t>
      </w:r>
      <w:r w:rsidR="00EA666B">
        <w:rPr>
          <w:rFonts w:asciiTheme="majorEastAsia" w:eastAsiaTheme="majorEastAsia" w:hAnsiTheme="majorEastAsia" w:hint="eastAsia"/>
          <w:sz w:val="26"/>
          <w:szCs w:val="26"/>
        </w:rPr>
        <w:t>について</w:t>
      </w:r>
    </w:p>
    <w:p w14:paraId="49144DA3" w14:textId="77777777" w:rsidR="00A15B92" w:rsidRDefault="00A15B92" w:rsidP="003639E0">
      <w:pPr>
        <w:snapToGrid w:val="0"/>
        <w:spacing w:line="240" w:lineRule="exact"/>
        <w:ind w:leftChars="100" w:left="416" w:hangingChars="100" w:hanging="208"/>
        <w:rPr>
          <w:rFonts w:asciiTheme="minorEastAsia" w:eastAsiaTheme="minorEastAsia" w:hAnsiTheme="minorEastAsia"/>
        </w:rPr>
      </w:pPr>
    </w:p>
    <w:p w14:paraId="41931939" w14:textId="77777777" w:rsidR="00EA666B" w:rsidRDefault="00EA666B" w:rsidP="003639E0">
      <w:pPr>
        <w:snapToGrid w:val="0"/>
        <w:spacing w:line="240" w:lineRule="exact"/>
        <w:ind w:leftChars="100" w:left="416" w:hangingChars="100" w:hanging="208"/>
        <w:rPr>
          <w:rFonts w:asciiTheme="minorEastAsia" w:eastAsiaTheme="minorEastAsia" w:hAnsiTheme="minorEastAsia"/>
        </w:rPr>
      </w:pPr>
    </w:p>
    <w:p w14:paraId="729E8617" w14:textId="77777777" w:rsidR="008A04F7" w:rsidRDefault="008A04F7" w:rsidP="003639E0">
      <w:pPr>
        <w:snapToGrid w:val="0"/>
        <w:spacing w:line="240" w:lineRule="exact"/>
        <w:ind w:leftChars="100" w:left="416" w:hangingChars="100" w:hanging="208"/>
        <w:rPr>
          <w:rFonts w:asciiTheme="minorEastAsia" w:eastAsiaTheme="minorEastAsia" w:hAnsiTheme="minorEastAsia"/>
        </w:rPr>
      </w:pPr>
    </w:p>
    <w:p w14:paraId="468B03EF" w14:textId="21A627F9" w:rsidR="008A04F7" w:rsidRPr="004D529A" w:rsidRDefault="008A04F7" w:rsidP="004D529A">
      <w:pPr>
        <w:snapToGrid w:val="0"/>
        <w:spacing w:line="240" w:lineRule="exact"/>
        <w:rPr>
          <w:rFonts w:asciiTheme="majorEastAsia" w:eastAsiaTheme="majorEastAsia" w:hAnsiTheme="majorEastAsia"/>
        </w:rPr>
      </w:pPr>
      <w:r w:rsidRPr="004D529A">
        <w:rPr>
          <w:rFonts w:asciiTheme="majorEastAsia" w:eastAsiaTheme="majorEastAsia" w:hAnsiTheme="majorEastAsia"/>
        </w:rPr>
        <w:t>１　説明会・研修会への講師派遣について</w:t>
      </w:r>
    </w:p>
    <w:bookmarkStart w:id="0" w:name="_GoBack"/>
    <w:bookmarkEnd w:id="0"/>
    <w:p w14:paraId="433B805D" w14:textId="77777777" w:rsidR="00CC37B5" w:rsidRPr="00624DDD" w:rsidRDefault="00650FEF" w:rsidP="00CC37B5">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7A84A99A" wp14:editId="0885085D">
                <wp:simplePos x="0" y="0"/>
                <wp:positionH relativeFrom="column">
                  <wp:posOffset>-12537</wp:posOffset>
                </wp:positionH>
                <wp:positionV relativeFrom="paragraph">
                  <wp:posOffset>156933</wp:posOffset>
                </wp:positionV>
                <wp:extent cx="2869949" cy="258445"/>
                <wp:effectExtent l="57150" t="38100" r="64135" b="103505"/>
                <wp:wrapNone/>
                <wp:docPr id="2" name="角丸四角形 2"/>
                <wp:cNvGraphicFramePr/>
                <a:graphic xmlns:a="http://schemas.openxmlformats.org/drawingml/2006/main">
                  <a:graphicData uri="http://schemas.microsoft.com/office/word/2010/wordprocessingShape">
                    <wps:wsp>
                      <wps:cNvSpPr/>
                      <wps:spPr>
                        <a:xfrm>
                          <a:off x="0" y="0"/>
                          <a:ext cx="2869949"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3F6BE13F" w14:textId="77777777" w:rsidR="0026422A" w:rsidRDefault="0026422A" w:rsidP="002642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7A84A99A" id="角丸四角形 2" o:spid="_x0000_s1027" style="position:absolute;left:0;text-align:left;margin-left:-1pt;margin-top:12.35pt;width:226pt;height:2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" fillcolor="#ddd8c2 [2894]" strokecolor="#4579b8 [3044]">
                <v:shadow on="t" color="black" opacity="24903f" origin=",.5" offset="0,.55556mm"/>
                <v:textbox>
                  <w:txbxContent>
                    <w:p w14:paraId="3F6BE13F" w14:textId="77777777" w:rsidR="0026422A" w:rsidRDefault="0026422A" w:rsidP="0026422A"/>
                  </w:txbxContent>
                </v:textbox>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0A9DC95E" wp14:editId="6242D3CB">
                <wp:simplePos x="0" y="0"/>
                <wp:positionH relativeFrom="margin">
                  <wp:posOffset>-143812</wp:posOffset>
                </wp:positionH>
                <wp:positionV relativeFrom="paragraph">
                  <wp:posOffset>156933</wp:posOffset>
                </wp:positionV>
                <wp:extent cx="2996697" cy="23876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996697"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3F7111" w14:textId="77777777" w:rsidR="0026422A" w:rsidRDefault="00650FEF" w:rsidP="0026422A">
                            <w:pPr>
                              <w:snapToGrid w:val="0"/>
                              <w:spacing w:line="240" w:lineRule="exact"/>
                              <w:jc w:val="center"/>
                            </w:pPr>
                            <w:r>
                              <w:rPr>
                                <w:rFonts w:hint="eastAsia"/>
                              </w:rPr>
                              <w:t>講師を</w:t>
                            </w:r>
                            <w:r>
                              <w:t>派遣</w:t>
                            </w:r>
                            <w:r>
                              <w:rPr>
                                <w:rFonts w:hint="eastAsia"/>
                              </w:rPr>
                              <w:t>させて</w:t>
                            </w:r>
                            <w:r>
                              <w:t>いただく</w:t>
                            </w:r>
                            <w:r w:rsidR="0026422A">
                              <w:rPr>
                                <w:rFonts w:hint="eastAsia"/>
                              </w:rPr>
                              <w:t>説明会</w:t>
                            </w:r>
                            <w:r w:rsidR="007D0956">
                              <w:rPr>
                                <w:rFonts w:hint="eastAsia"/>
                              </w:rPr>
                              <w:t>・</w:t>
                            </w:r>
                            <w:r w:rsidR="007D0956">
                              <w:t>研修会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A9DC95E" id="テキスト ボックス 3" o:spid="_x0000_s1028" type="#_x0000_t202" style="position:absolute;left:0;text-align:left;margin-left:-11.3pt;margin-top:12.35pt;width:235.95pt;height:18.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" filled="f" stroked="f" strokeweight=".5pt">
                <v:textbox>
                  <w:txbxContent>
                    <w:p w14:paraId="0F3F7111" w14:textId="77777777" w:rsidR="0026422A" w:rsidRDefault="00650FEF" w:rsidP="0026422A">
                      <w:pPr>
                        <w:snapToGrid w:val="0"/>
                        <w:spacing w:line="240" w:lineRule="exact"/>
                        <w:jc w:val="center"/>
                      </w:pPr>
                      <w:r>
                        <w:rPr>
                          <w:rFonts w:hint="eastAsia"/>
                        </w:rPr>
                        <w:t>講師を</w:t>
                      </w:r>
                      <w:r>
                        <w:t>派遣</w:t>
                      </w:r>
                      <w:r>
                        <w:rPr>
                          <w:rFonts w:hint="eastAsia"/>
                        </w:rPr>
                        <w:t>させて</w:t>
                      </w:r>
                      <w:r>
                        <w:t>いただく</w:t>
                      </w:r>
                      <w:r w:rsidR="0026422A">
                        <w:rPr>
                          <w:rFonts w:hint="eastAsia"/>
                        </w:rPr>
                        <w:t>説明会</w:t>
                      </w:r>
                      <w:r w:rsidR="007D0956">
                        <w:rPr>
                          <w:rFonts w:hint="eastAsia"/>
                        </w:rPr>
                        <w:t>・</w:t>
                      </w:r>
                      <w:r w:rsidR="007D0956">
                        <w:t>研修会</w:t>
                      </w:r>
                    </w:p>
                  </w:txbxContent>
                </v:textbox>
                <w10:wrap anchorx="margin"/>
              </v:shape>
            </w:pict>
          </mc:Fallback>
        </mc:AlternateContent>
      </w:r>
    </w:p>
    <w:p w14:paraId="5CB855C3" w14:textId="77777777" w:rsidR="0026422A" w:rsidRDefault="0026422A" w:rsidP="00641055">
      <w:pPr>
        <w:ind w:leftChars="100" w:left="416" w:hangingChars="100" w:hanging="208"/>
        <w:rPr>
          <w:rFonts w:asciiTheme="minorEastAsia" w:eastAsiaTheme="minorEastAsia" w:hAnsiTheme="minorEastAsia"/>
        </w:rPr>
      </w:pPr>
    </w:p>
    <w:p w14:paraId="26BEFBD9" w14:textId="5428F19B" w:rsidR="007D0956" w:rsidRDefault="00624DDD" w:rsidP="00CD3D7D">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貴</w:t>
      </w:r>
      <w:r>
        <w:rPr>
          <w:rFonts w:asciiTheme="minorEastAsia" w:eastAsiaTheme="minorEastAsia" w:hAnsiTheme="minorEastAsia"/>
        </w:rPr>
        <w:t>団体</w:t>
      </w:r>
      <w:r w:rsidR="007D0956">
        <w:rPr>
          <w:rFonts w:asciiTheme="minorEastAsia" w:eastAsiaTheme="minorEastAsia" w:hAnsiTheme="minorEastAsia" w:hint="eastAsia"/>
        </w:rPr>
        <w:t>が主催</w:t>
      </w:r>
      <w:r w:rsidR="00A15B92">
        <w:rPr>
          <w:rFonts w:asciiTheme="minorEastAsia" w:eastAsiaTheme="minorEastAsia" w:hAnsiTheme="minorEastAsia" w:hint="eastAsia"/>
        </w:rPr>
        <w:t>する</w:t>
      </w:r>
      <w:r w:rsidR="00F56588">
        <w:rPr>
          <w:rFonts w:asciiTheme="minorEastAsia" w:eastAsiaTheme="minorEastAsia" w:hAnsiTheme="minorEastAsia" w:hint="eastAsia"/>
        </w:rPr>
        <w:t>会員</w:t>
      </w:r>
      <w:r w:rsidR="007D0956">
        <w:rPr>
          <w:rFonts w:asciiTheme="minorEastAsia" w:eastAsiaTheme="minorEastAsia" w:hAnsiTheme="minorEastAsia" w:hint="eastAsia"/>
        </w:rPr>
        <w:t>事業者向けの説明会・研修会</w:t>
      </w:r>
      <w:r w:rsidR="00F56588">
        <w:rPr>
          <w:rFonts w:asciiTheme="minorEastAsia" w:eastAsiaTheme="minorEastAsia" w:hAnsiTheme="minorEastAsia" w:hint="eastAsia"/>
        </w:rPr>
        <w:t>に講師を派遣します</w:t>
      </w:r>
      <w:r w:rsidR="00E73D9A">
        <w:rPr>
          <w:rFonts w:asciiTheme="minorEastAsia" w:eastAsiaTheme="minorEastAsia" w:hAnsiTheme="minorEastAsia" w:hint="eastAsia"/>
        </w:rPr>
        <w:t>。</w:t>
      </w:r>
    </w:p>
    <w:p w14:paraId="4832402F" w14:textId="65E84E40" w:rsidR="00301961" w:rsidRDefault="007D0956">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貴団体の傘下団体</w:t>
      </w:r>
      <w:r w:rsidR="00CD3D7D">
        <w:rPr>
          <w:rFonts w:asciiTheme="minorEastAsia" w:eastAsiaTheme="minorEastAsia" w:hAnsiTheme="minorEastAsia" w:hint="eastAsia"/>
        </w:rPr>
        <w:t>(</w:t>
      </w:r>
      <w:r>
        <w:rPr>
          <w:rFonts w:asciiTheme="minorEastAsia" w:eastAsiaTheme="minorEastAsia" w:hAnsiTheme="minorEastAsia" w:hint="eastAsia"/>
        </w:rPr>
        <w:t>地域ブロック単位</w:t>
      </w:r>
      <w:r w:rsidR="00650FEF">
        <w:rPr>
          <w:rFonts w:asciiTheme="minorEastAsia" w:eastAsiaTheme="minorEastAsia" w:hAnsiTheme="minorEastAsia" w:hint="eastAsia"/>
        </w:rPr>
        <w:t>の団体</w:t>
      </w:r>
      <w:r w:rsidR="00CD3D7D">
        <w:rPr>
          <w:rFonts w:asciiTheme="minorEastAsia" w:eastAsiaTheme="minorEastAsia" w:hAnsiTheme="minorEastAsia" w:hint="eastAsia"/>
        </w:rPr>
        <w:t>)</w:t>
      </w:r>
      <w:r>
        <w:rPr>
          <w:rFonts w:asciiTheme="minorEastAsia" w:eastAsiaTheme="minorEastAsia" w:hAnsiTheme="minorEastAsia" w:hint="eastAsia"/>
        </w:rPr>
        <w:t>が主催される</w:t>
      </w:r>
      <w:r w:rsidR="00650FEF">
        <w:rPr>
          <w:rFonts w:asciiTheme="minorEastAsia" w:eastAsiaTheme="minorEastAsia" w:hAnsiTheme="minorEastAsia" w:hint="eastAsia"/>
        </w:rPr>
        <w:t>同様の説明会・研修会に</w:t>
      </w:r>
      <w:r>
        <w:rPr>
          <w:rFonts w:asciiTheme="minorEastAsia" w:eastAsiaTheme="minorEastAsia" w:hAnsiTheme="minorEastAsia" w:hint="eastAsia"/>
        </w:rPr>
        <w:t>も</w:t>
      </w:r>
      <w:r w:rsidR="00F56588">
        <w:rPr>
          <w:rFonts w:asciiTheme="minorEastAsia" w:eastAsiaTheme="minorEastAsia" w:hAnsiTheme="minorEastAsia" w:hint="eastAsia"/>
        </w:rPr>
        <w:t>講師派遣可能</w:t>
      </w:r>
      <w:r w:rsidR="000D4CDE">
        <w:rPr>
          <w:rFonts w:asciiTheme="minorEastAsia" w:eastAsiaTheme="minorEastAsia" w:hAnsiTheme="minorEastAsia" w:hint="eastAsia"/>
        </w:rPr>
        <w:t>です</w:t>
      </w:r>
      <w:r w:rsidR="00E73D9A">
        <w:rPr>
          <w:rFonts w:asciiTheme="minorEastAsia" w:eastAsiaTheme="minorEastAsia" w:hAnsiTheme="minorEastAsia" w:hint="eastAsia"/>
        </w:rPr>
        <w:t>。</w:t>
      </w:r>
    </w:p>
    <w:p w14:paraId="4ADC58E5" w14:textId="5EB40E50" w:rsidR="00301961" w:rsidRDefault="00301961" w:rsidP="002B3CDF">
      <w:pPr>
        <w:ind w:leftChars="204" w:left="633" w:hangingChars="100" w:hanging="208"/>
        <w:rPr>
          <w:rFonts w:asciiTheme="minorEastAsia" w:eastAsiaTheme="minorEastAsia" w:hAnsiTheme="minorEastAsia"/>
        </w:rPr>
      </w:pPr>
      <w:r>
        <w:rPr>
          <w:rFonts w:asciiTheme="minorEastAsia" w:eastAsiaTheme="minorEastAsia" w:hAnsiTheme="minorEastAsia" w:hint="eastAsia"/>
        </w:rPr>
        <w:t>※　会員事業者の主に経理をご担当されている方への説明会や研修会が効果的だと思われますが、団体開催の理事会や</w:t>
      </w:r>
      <w:r w:rsidR="00532054">
        <w:rPr>
          <w:rFonts w:asciiTheme="minorEastAsia" w:eastAsiaTheme="minorEastAsia" w:hAnsiTheme="minorEastAsia" w:hint="eastAsia"/>
        </w:rPr>
        <w:t>団体事務局に向けた説明であっても差し支え</w:t>
      </w:r>
      <w:r>
        <w:rPr>
          <w:rFonts w:asciiTheme="minorEastAsia" w:eastAsiaTheme="minorEastAsia" w:hAnsiTheme="minorEastAsia" w:hint="eastAsia"/>
        </w:rPr>
        <w:t>ありません。</w:t>
      </w:r>
    </w:p>
    <w:p w14:paraId="64766C92" w14:textId="1429422E" w:rsidR="00C7798C" w:rsidRDefault="00C7798C" w:rsidP="00C7798C">
      <w:pPr>
        <w:ind w:leftChars="200" w:left="625" w:hangingChars="100" w:hanging="208"/>
        <w:rPr>
          <w:rFonts w:asciiTheme="minorEastAsia" w:eastAsiaTheme="minorEastAsia" w:hAnsiTheme="minorEastAsia"/>
        </w:rPr>
      </w:pPr>
      <w:r>
        <w:rPr>
          <w:rFonts w:asciiTheme="minorEastAsia" w:eastAsiaTheme="minorEastAsia" w:hAnsiTheme="minorEastAsia" w:hint="eastAsia"/>
        </w:rPr>
        <w:t>※　新型コロナウイルス感染症への</w:t>
      </w:r>
      <w:r w:rsidR="009F0EC0">
        <w:rPr>
          <w:rFonts w:asciiTheme="minorEastAsia" w:eastAsiaTheme="minorEastAsia" w:hAnsiTheme="minorEastAsia" w:hint="eastAsia"/>
        </w:rPr>
        <w:t>感染防止</w:t>
      </w:r>
      <w:r>
        <w:rPr>
          <w:rFonts w:asciiTheme="minorEastAsia" w:eastAsiaTheme="minorEastAsia" w:hAnsiTheme="minorEastAsia" w:hint="eastAsia"/>
        </w:rPr>
        <w:t>の観点から、</w:t>
      </w:r>
      <w:r w:rsidR="009F0EC0">
        <w:rPr>
          <w:rFonts w:asciiTheme="minorEastAsia" w:eastAsiaTheme="minorEastAsia" w:hAnsiTheme="minorEastAsia" w:hint="eastAsia"/>
        </w:rPr>
        <w:t>オンライン</w:t>
      </w:r>
      <w:r>
        <w:rPr>
          <w:rFonts w:asciiTheme="minorEastAsia" w:eastAsiaTheme="minorEastAsia" w:hAnsiTheme="minorEastAsia" w:hint="eastAsia"/>
        </w:rPr>
        <w:t>での説明や</w:t>
      </w:r>
      <w:r w:rsidR="00FB4701">
        <w:rPr>
          <w:rFonts w:asciiTheme="minorEastAsia" w:eastAsiaTheme="minorEastAsia" w:hAnsiTheme="minorEastAsia" w:hint="eastAsia"/>
        </w:rPr>
        <w:t>、団体事務局向けの</w:t>
      </w:r>
      <w:r>
        <w:rPr>
          <w:rFonts w:asciiTheme="minorEastAsia" w:eastAsiaTheme="minorEastAsia" w:hAnsiTheme="minorEastAsia" w:hint="eastAsia"/>
        </w:rPr>
        <w:t>少人数</w:t>
      </w:r>
      <w:r w:rsidR="00FB4701">
        <w:rPr>
          <w:rFonts w:asciiTheme="minorEastAsia" w:eastAsiaTheme="minorEastAsia" w:hAnsiTheme="minorEastAsia" w:hint="eastAsia"/>
        </w:rPr>
        <w:t>の説明会や</w:t>
      </w:r>
      <w:r>
        <w:rPr>
          <w:rFonts w:asciiTheme="minorEastAsia" w:eastAsiaTheme="minorEastAsia" w:hAnsiTheme="minorEastAsia" w:hint="eastAsia"/>
        </w:rPr>
        <w:t>複数</w:t>
      </w:r>
      <w:r w:rsidR="00FB4701">
        <w:rPr>
          <w:rFonts w:asciiTheme="minorEastAsia" w:eastAsiaTheme="minorEastAsia" w:hAnsiTheme="minorEastAsia" w:hint="eastAsia"/>
        </w:rPr>
        <w:t>回にわたる</w:t>
      </w:r>
      <w:r>
        <w:rPr>
          <w:rFonts w:asciiTheme="minorEastAsia" w:eastAsiaTheme="minorEastAsia" w:hAnsiTheme="minorEastAsia" w:hint="eastAsia"/>
        </w:rPr>
        <w:t>開催</w:t>
      </w:r>
      <w:r w:rsidR="00A15B92">
        <w:rPr>
          <w:rFonts w:asciiTheme="minorEastAsia" w:eastAsiaTheme="minorEastAsia" w:hAnsiTheme="minorEastAsia" w:hint="eastAsia"/>
        </w:rPr>
        <w:t>など柔軟な</w:t>
      </w:r>
      <w:r>
        <w:rPr>
          <w:rFonts w:asciiTheme="minorEastAsia" w:eastAsiaTheme="minorEastAsia" w:hAnsiTheme="minorEastAsia" w:hint="eastAsia"/>
        </w:rPr>
        <w:t>対応も可能ですので、ご相談ください。</w:t>
      </w:r>
    </w:p>
    <w:p w14:paraId="28849CD2" w14:textId="77777777" w:rsidR="00A15B92" w:rsidRDefault="00A15B92" w:rsidP="00C7798C">
      <w:pPr>
        <w:ind w:leftChars="200" w:left="625" w:hangingChars="100" w:hanging="208"/>
        <w:rPr>
          <w:rFonts w:asciiTheme="minorEastAsia" w:eastAsiaTheme="minorEastAsia" w:hAnsiTheme="minorEastAsia"/>
        </w:rPr>
      </w:pPr>
    </w:p>
    <w:p w14:paraId="057FF4FA" w14:textId="77777777" w:rsidR="002C6863" w:rsidRPr="00624DDD" w:rsidRDefault="00D52028" w:rsidP="00CC37B5">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63360" behindDoc="0" locked="0" layoutInCell="1" allowOverlap="1" wp14:anchorId="38C3F8E0" wp14:editId="512F72F4">
                <wp:simplePos x="0" y="0"/>
                <wp:positionH relativeFrom="margin">
                  <wp:posOffset>113665</wp:posOffset>
                </wp:positionH>
                <wp:positionV relativeFrom="paragraph">
                  <wp:posOffset>128823</wp:posOffset>
                </wp:positionV>
                <wp:extent cx="4046855" cy="23876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4046855"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E74196" w14:textId="77777777" w:rsidR="0026422A" w:rsidRDefault="00D31BA7" w:rsidP="0026422A">
                            <w:pPr>
                              <w:snapToGrid w:val="0"/>
                              <w:spacing w:line="240" w:lineRule="exact"/>
                            </w:pPr>
                            <w:r>
                              <w:rPr>
                                <w:rFonts w:hint="eastAsia"/>
                              </w:rPr>
                              <w:t>派遣</w:t>
                            </w:r>
                            <w:r>
                              <w:t>する</w:t>
                            </w:r>
                            <w:r w:rsidR="007D0956">
                              <w:rPr>
                                <w:rFonts w:hint="eastAsia"/>
                              </w:rPr>
                              <w:t>講師</w:t>
                            </w:r>
                            <w:r w:rsidR="00650FEF">
                              <w:rPr>
                                <w:rFonts w:hint="eastAsia"/>
                              </w:rPr>
                              <w:t>（</w:t>
                            </w:r>
                            <w:r w:rsidR="00650FEF">
                              <w:t>財務省・国税職員）</w:t>
                            </w:r>
                            <w:r>
                              <w:rPr>
                                <w:rFonts w:hint="eastAsia"/>
                              </w:rPr>
                              <w:t>がご</w:t>
                            </w:r>
                            <w:r w:rsidR="0026422A">
                              <w:rPr>
                                <w:rFonts w:hint="eastAsia"/>
                              </w:rPr>
                              <w:t>説明</w:t>
                            </w:r>
                            <w:r>
                              <w:rPr>
                                <w:rFonts w:hint="eastAsia"/>
                              </w:rPr>
                              <w:t>する事項</w:t>
                            </w:r>
                            <w:r>
                              <w:t>（概要）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8C3F8E0" id="テキスト ボックス 4" o:spid="_x0000_s1029" type="#_x0000_t202" style="position:absolute;left:0;text-align:left;margin-left:8.95pt;margin-top:10.15pt;width:318.65pt;height:18.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" filled="f" stroked="f" strokeweight=".5pt">
                <v:textbox>
                  <w:txbxContent>
                    <w:p w14:paraId="52E74196" w14:textId="77777777" w:rsidR="0026422A" w:rsidRDefault="00D31BA7" w:rsidP="0026422A">
                      <w:pPr>
                        <w:snapToGrid w:val="0"/>
                        <w:spacing w:line="240" w:lineRule="exact"/>
                      </w:pPr>
                      <w:r>
                        <w:rPr>
                          <w:rFonts w:hint="eastAsia"/>
                        </w:rPr>
                        <w:t>派遣</w:t>
                      </w:r>
                      <w:r>
                        <w:t>する</w:t>
                      </w:r>
                      <w:r w:rsidR="007D0956">
                        <w:rPr>
                          <w:rFonts w:hint="eastAsia"/>
                        </w:rPr>
                        <w:t>講師</w:t>
                      </w:r>
                      <w:r w:rsidR="00650FEF">
                        <w:rPr>
                          <w:rFonts w:hint="eastAsia"/>
                        </w:rPr>
                        <w:t>（</w:t>
                      </w:r>
                      <w:r w:rsidR="00650FEF">
                        <w:t>財務省・国税職員）</w:t>
                      </w:r>
                      <w:r>
                        <w:rPr>
                          <w:rFonts w:hint="eastAsia"/>
                        </w:rPr>
                        <w:t>がご</w:t>
                      </w:r>
                      <w:r w:rsidR="0026422A">
                        <w:rPr>
                          <w:rFonts w:hint="eastAsia"/>
                        </w:rPr>
                        <w:t>説明</w:t>
                      </w:r>
                      <w:r>
                        <w:rPr>
                          <w:rFonts w:hint="eastAsia"/>
                        </w:rPr>
                        <w:t>する事項</w:t>
                      </w:r>
                      <w:r>
                        <w:t>（概要）</w:t>
                      </w:r>
                    </w:p>
                  </w:txbxContent>
                </v:textbox>
                <w10:wrap anchorx="margin"/>
              </v:shape>
            </w:pict>
          </mc:Fallback>
        </mc:AlternateContent>
      </w:r>
      <w:r w:rsidR="00650FEF">
        <w:rPr>
          <w:rFonts w:asciiTheme="minorEastAsia" w:eastAsiaTheme="minorEastAsia" w:hAnsiTheme="minorEastAsia"/>
          <w:noProof/>
        </w:rPr>
        <mc:AlternateContent>
          <mc:Choice Requires="wps">
            <w:drawing>
              <wp:anchor distT="0" distB="0" distL="114300" distR="114300" simplePos="0" relativeHeight="251658239" behindDoc="0" locked="0" layoutInCell="1" allowOverlap="1" wp14:anchorId="2459E2B8" wp14:editId="275B6BC9">
                <wp:simplePos x="0" y="0"/>
                <wp:positionH relativeFrom="margin">
                  <wp:posOffset>-12537</wp:posOffset>
                </wp:positionH>
                <wp:positionV relativeFrom="paragraph">
                  <wp:posOffset>121059</wp:posOffset>
                </wp:positionV>
                <wp:extent cx="4055953" cy="258445"/>
                <wp:effectExtent l="57150" t="38100" r="59055" b="103505"/>
                <wp:wrapNone/>
                <wp:docPr id="5" name="角丸四角形 5"/>
                <wp:cNvGraphicFramePr/>
                <a:graphic xmlns:a="http://schemas.openxmlformats.org/drawingml/2006/main">
                  <a:graphicData uri="http://schemas.microsoft.com/office/word/2010/wordprocessingShape">
                    <wps:wsp>
                      <wps:cNvSpPr/>
                      <wps:spPr>
                        <a:xfrm>
                          <a:off x="0" y="0"/>
                          <a:ext cx="4055953"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0954A044" w14:textId="77777777" w:rsidR="0026422A" w:rsidRDefault="0026422A" w:rsidP="002642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2459E2B8" id="角丸四角形 5" o:spid="_x0000_s1030" style="position:absolute;left:0;text-align:left;margin-left:-1pt;margin-top:9.55pt;width:319.35pt;height:20.3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" fillcolor="#ddd8c2 [2894]" strokecolor="#4579b8 [3044]">
                <v:shadow on="t" color="black" opacity="24903f" origin=",.5" offset="0,.55556mm"/>
                <v:textbox>
                  <w:txbxContent>
                    <w:p w14:paraId="0954A044" w14:textId="77777777" w:rsidR="0026422A" w:rsidRDefault="0026422A" w:rsidP="0026422A"/>
                  </w:txbxContent>
                </v:textbox>
                <w10:wrap anchorx="margin"/>
              </v:roundrect>
            </w:pict>
          </mc:Fallback>
        </mc:AlternateContent>
      </w:r>
    </w:p>
    <w:p w14:paraId="18E5D1E5" w14:textId="77777777" w:rsidR="0026422A" w:rsidRDefault="0026422A" w:rsidP="00641055">
      <w:pPr>
        <w:ind w:leftChars="100" w:left="416" w:hangingChars="100" w:hanging="208"/>
        <w:rPr>
          <w:rFonts w:asciiTheme="majorEastAsia" w:eastAsiaTheme="majorEastAsia" w:hAnsiTheme="majorEastAsia"/>
          <w:bdr w:val="single" w:sz="4" w:space="0" w:color="auto"/>
        </w:rPr>
      </w:pPr>
    </w:p>
    <w:p w14:paraId="4B17A9F7" w14:textId="4A3CB230" w:rsidR="00A15B92" w:rsidRDefault="00624DDD">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xml:space="preserve">◇　</w:t>
      </w:r>
      <w:r w:rsidR="00A15B92">
        <w:rPr>
          <w:rFonts w:asciiTheme="minorEastAsia" w:eastAsiaTheme="minorEastAsia" w:hAnsiTheme="minorEastAsia" w:hint="eastAsia"/>
        </w:rPr>
        <w:t>令和５年１０月から開始するインボイス制度の概要について</w:t>
      </w:r>
      <w:r w:rsidR="00653235">
        <w:rPr>
          <w:rFonts w:asciiTheme="minorEastAsia" w:eastAsiaTheme="minorEastAsia" w:hAnsiTheme="minorEastAsia" w:hint="eastAsia"/>
        </w:rPr>
        <w:t>、事業者の方々からよく質問を受ける</w:t>
      </w:r>
      <w:r w:rsidR="00A15B92">
        <w:rPr>
          <w:rFonts w:asciiTheme="minorEastAsia" w:eastAsiaTheme="minorEastAsia" w:hAnsiTheme="minorEastAsia" w:hint="eastAsia"/>
        </w:rPr>
        <w:t>内容を踏まえながら</w:t>
      </w:r>
      <w:r w:rsidR="00653235">
        <w:rPr>
          <w:rFonts w:asciiTheme="minorEastAsia" w:eastAsiaTheme="minorEastAsia" w:hAnsiTheme="minorEastAsia" w:hint="eastAsia"/>
        </w:rPr>
        <w:t>説明</w:t>
      </w:r>
      <w:r w:rsidR="00A15B92">
        <w:rPr>
          <w:rFonts w:asciiTheme="minorEastAsia" w:eastAsiaTheme="minorEastAsia" w:hAnsiTheme="minorEastAsia" w:hint="eastAsia"/>
        </w:rPr>
        <w:t>いたします</w:t>
      </w:r>
      <w:r w:rsidR="00653235">
        <w:rPr>
          <w:rFonts w:asciiTheme="minorEastAsia" w:eastAsiaTheme="minorEastAsia" w:hAnsiTheme="minorEastAsia" w:hint="eastAsia"/>
        </w:rPr>
        <w:t>。</w:t>
      </w:r>
      <w:r w:rsidR="00A15B92">
        <w:rPr>
          <w:rFonts w:asciiTheme="minorEastAsia" w:eastAsiaTheme="minorEastAsia" w:hAnsiTheme="minorEastAsia" w:hint="eastAsia"/>
        </w:rPr>
        <w:t>質疑応答の時間を設けることも可能です。</w:t>
      </w:r>
    </w:p>
    <w:p w14:paraId="66F691C1" w14:textId="4FF29680" w:rsidR="00A15B92" w:rsidRPr="00653235" w:rsidRDefault="00A15B92" w:rsidP="003A04F0">
      <w:pPr>
        <w:ind w:leftChars="133" w:left="485" w:hangingChars="100" w:hanging="208"/>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これまで派遣講師による説明を受けた団体等からは、「説明を受けてみて制度理解が進んだ」や「準備を開始するきっかけになった」との声をいただいておりますので、積極的なお申込みをご検討いただけますと幸いです。</w:t>
      </w:r>
    </w:p>
    <w:p w14:paraId="3C95F0CC" w14:textId="103A363D" w:rsidR="00532054" w:rsidRPr="00DC4F6B" w:rsidRDefault="00E529D1" w:rsidP="00493901">
      <w:pPr>
        <w:ind w:leftChars="100" w:left="625" w:hangingChars="200" w:hanging="417"/>
        <w:rPr>
          <w:rFonts w:asciiTheme="minorEastAsia" w:eastAsiaTheme="minorEastAsia" w:hAnsiTheme="minorEastAsia"/>
          <w:sz w:val="21"/>
          <w:szCs w:val="21"/>
        </w:rPr>
      </w:pPr>
      <w:r>
        <w:rPr>
          <w:rFonts w:asciiTheme="minorEastAsia" w:eastAsiaTheme="minorEastAsia" w:hAnsiTheme="minorEastAsia" w:hint="eastAsia"/>
        </w:rPr>
        <w:t xml:space="preserve">　</w:t>
      </w:r>
      <w:r w:rsidR="00532054" w:rsidRPr="003A04F0">
        <w:rPr>
          <w:rFonts w:asciiTheme="minorEastAsia" w:eastAsiaTheme="minorEastAsia" w:hAnsiTheme="minorEastAsia" w:hint="eastAsia"/>
          <w:sz w:val="21"/>
          <w:szCs w:val="21"/>
        </w:rPr>
        <w:t xml:space="preserve">※　</w:t>
      </w:r>
      <w:r w:rsidR="00FB4701" w:rsidRPr="003A04F0">
        <w:rPr>
          <w:rFonts w:asciiTheme="minorEastAsia" w:eastAsiaTheme="minorEastAsia" w:hAnsiTheme="minorEastAsia" w:hint="eastAsia"/>
          <w:sz w:val="21"/>
          <w:szCs w:val="21"/>
        </w:rPr>
        <w:t>インボイス制度の説明と合わせて、</w:t>
      </w:r>
      <w:r w:rsidR="00047B39">
        <w:rPr>
          <w:rFonts w:asciiTheme="minorEastAsia" w:eastAsiaTheme="minorEastAsia" w:hAnsiTheme="minorEastAsia" w:hint="eastAsia"/>
          <w:sz w:val="21"/>
          <w:szCs w:val="21"/>
        </w:rPr>
        <w:t>近時の</w:t>
      </w:r>
      <w:r w:rsidR="00532054" w:rsidRPr="003A04F0">
        <w:rPr>
          <w:rFonts w:asciiTheme="minorEastAsia" w:eastAsiaTheme="minorEastAsia" w:hAnsiTheme="minorEastAsia" w:hint="eastAsia"/>
          <w:sz w:val="21"/>
          <w:szCs w:val="21"/>
        </w:rPr>
        <w:t>電子帳簿保存法の見直しに</w:t>
      </w:r>
      <w:r w:rsidR="006A430B" w:rsidRPr="003A04F0">
        <w:rPr>
          <w:rFonts w:asciiTheme="minorEastAsia" w:eastAsiaTheme="minorEastAsia" w:hAnsiTheme="minorEastAsia" w:hint="eastAsia"/>
          <w:sz w:val="21"/>
          <w:szCs w:val="21"/>
        </w:rPr>
        <w:t>関する内容に</w:t>
      </w:r>
      <w:r w:rsidR="00532054" w:rsidRPr="003A04F0">
        <w:rPr>
          <w:rFonts w:asciiTheme="minorEastAsia" w:eastAsiaTheme="minorEastAsia" w:hAnsiTheme="minorEastAsia" w:hint="eastAsia"/>
          <w:sz w:val="21"/>
          <w:szCs w:val="21"/>
        </w:rPr>
        <w:t>ついて説明をご希望の場合は、申込書にその旨をご記入ください。</w:t>
      </w:r>
      <w:r w:rsidR="002B3CDF" w:rsidRPr="003A04F0">
        <w:rPr>
          <w:rFonts w:asciiTheme="minorEastAsia" w:eastAsiaTheme="minorEastAsia" w:hAnsiTheme="minorEastAsia" w:hint="eastAsia"/>
          <w:kern w:val="0"/>
          <w:sz w:val="21"/>
          <w:szCs w:val="21"/>
        </w:rPr>
        <w:t>なお、</w:t>
      </w:r>
      <w:r w:rsidR="00A15B92">
        <w:rPr>
          <w:rFonts w:asciiTheme="minorEastAsia" w:eastAsiaTheme="minorEastAsia" w:hAnsiTheme="minorEastAsia" w:hint="eastAsia"/>
          <w:kern w:val="0"/>
          <w:sz w:val="21"/>
          <w:szCs w:val="21"/>
        </w:rPr>
        <w:t>電子帳簿保存法に関する説明については</w:t>
      </w:r>
      <w:r w:rsidR="007A14F5" w:rsidRPr="003A04F0">
        <w:rPr>
          <w:rFonts w:asciiTheme="minorEastAsia" w:eastAsiaTheme="minorEastAsia" w:hAnsiTheme="minorEastAsia" w:hint="eastAsia"/>
          <w:kern w:val="0"/>
          <w:sz w:val="21"/>
          <w:szCs w:val="21"/>
        </w:rPr>
        <w:t>日程等の都合上、ご希望に添えないこともある旨</w:t>
      </w:r>
      <w:r w:rsidR="00A15B92">
        <w:rPr>
          <w:rFonts w:asciiTheme="minorEastAsia" w:eastAsiaTheme="minorEastAsia" w:hAnsiTheme="minorEastAsia" w:hint="eastAsia"/>
          <w:kern w:val="0"/>
          <w:sz w:val="21"/>
          <w:szCs w:val="21"/>
        </w:rPr>
        <w:t>を</w:t>
      </w:r>
      <w:r w:rsidR="007A14F5" w:rsidRPr="003A04F0">
        <w:rPr>
          <w:rFonts w:asciiTheme="minorEastAsia" w:eastAsiaTheme="minorEastAsia" w:hAnsiTheme="minorEastAsia" w:hint="eastAsia"/>
          <w:kern w:val="0"/>
          <w:sz w:val="21"/>
          <w:szCs w:val="21"/>
        </w:rPr>
        <w:t>予めご了承ください。</w:t>
      </w:r>
    </w:p>
    <w:p w14:paraId="12C8ACD2" w14:textId="77777777" w:rsidR="002B586F" w:rsidRPr="00532054" w:rsidRDefault="002B586F" w:rsidP="003639E0">
      <w:pPr>
        <w:snapToGrid w:val="0"/>
        <w:spacing w:line="240" w:lineRule="exact"/>
        <w:ind w:leftChars="100" w:left="416" w:hangingChars="100" w:hanging="208"/>
        <w:rPr>
          <w:rFonts w:asciiTheme="minorEastAsia" w:eastAsiaTheme="minorEastAsia" w:hAnsiTheme="minorEastAsia"/>
        </w:rPr>
      </w:pPr>
    </w:p>
    <w:p w14:paraId="379AB075" w14:textId="77777777" w:rsidR="00624DDD" w:rsidRDefault="00D31BA7" w:rsidP="00624DDD">
      <w:pPr>
        <w:ind w:firstLineChars="100" w:firstLine="208"/>
        <w:rPr>
          <w:rFonts w:asciiTheme="minorEastAsia" w:eastAsiaTheme="minorEastAsia" w:hAnsiTheme="minorEastAsia"/>
        </w:rPr>
      </w:pPr>
      <w:r w:rsidRPr="0026422A">
        <w:rPr>
          <w:rFonts w:asciiTheme="minorEastAsia" w:eastAsiaTheme="minorEastAsia" w:hAnsiTheme="minorEastAsia"/>
          <w:noProof/>
        </w:rPr>
        <mc:AlternateContent>
          <mc:Choice Requires="wps">
            <w:drawing>
              <wp:anchor distT="0" distB="0" distL="114300" distR="114300" simplePos="0" relativeHeight="251657214" behindDoc="0" locked="0" layoutInCell="1" allowOverlap="1" wp14:anchorId="7942C7AC" wp14:editId="11F30088">
                <wp:simplePos x="0" y="0"/>
                <wp:positionH relativeFrom="margin">
                  <wp:align>left</wp:align>
                </wp:positionH>
                <wp:positionV relativeFrom="paragraph">
                  <wp:posOffset>141027</wp:posOffset>
                </wp:positionV>
                <wp:extent cx="1507402" cy="258445"/>
                <wp:effectExtent l="57150" t="38100" r="55245" b="103505"/>
                <wp:wrapNone/>
                <wp:docPr id="7" name="角丸四角形 7"/>
                <wp:cNvGraphicFramePr/>
                <a:graphic xmlns:a="http://schemas.openxmlformats.org/drawingml/2006/main">
                  <a:graphicData uri="http://schemas.microsoft.com/office/word/2010/wordprocessingShape">
                    <wps:wsp>
                      <wps:cNvSpPr/>
                      <wps:spPr>
                        <a:xfrm>
                          <a:off x="0" y="0"/>
                          <a:ext cx="1507402"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07A8750C" w14:textId="77777777" w:rsidR="0026422A" w:rsidRDefault="0026422A" w:rsidP="002642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7942C7AC" id="角丸四角形 7" o:spid="_x0000_s1031" style="position:absolute;left:0;text-align:left;margin-left:0;margin-top:11.1pt;width:118.7pt;height:20.35pt;z-index:25165721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" fillcolor="#ddd8c2 [2894]" strokecolor="#4579b8 [3044]">
                <v:shadow on="t" color="black" opacity="24903f" origin=",.5" offset="0,.55556mm"/>
                <v:textbox>
                  <w:txbxContent>
                    <w:p w14:paraId="07A8750C" w14:textId="77777777" w:rsidR="0026422A" w:rsidRDefault="0026422A" w:rsidP="0026422A"/>
                  </w:txbxContent>
                </v:textbox>
                <w10:wrap anchorx="margin"/>
              </v:roundrect>
            </w:pict>
          </mc:Fallback>
        </mc:AlternateContent>
      </w:r>
      <w:r w:rsidR="0002008A" w:rsidRPr="0026422A">
        <w:rPr>
          <w:rFonts w:asciiTheme="minorEastAsia" w:eastAsiaTheme="minorEastAsia" w:hAnsiTheme="minorEastAsia"/>
          <w:noProof/>
        </w:rPr>
        <mc:AlternateContent>
          <mc:Choice Requires="wps">
            <w:drawing>
              <wp:anchor distT="0" distB="0" distL="114300" distR="114300" simplePos="0" relativeHeight="251667456" behindDoc="0" locked="0" layoutInCell="1" allowOverlap="1" wp14:anchorId="32681C60" wp14:editId="5F1566D7">
                <wp:simplePos x="0" y="0"/>
                <wp:positionH relativeFrom="margin">
                  <wp:posOffset>90641</wp:posOffset>
                </wp:positionH>
                <wp:positionV relativeFrom="paragraph">
                  <wp:posOffset>148263</wp:posOffset>
                </wp:positionV>
                <wp:extent cx="1623695" cy="23876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623695"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73F1F5" w14:textId="77777777" w:rsidR="0026422A" w:rsidRDefault="0026422A" w:rsidP="0026422A">
                            <w:pPr>
                              <w:snapToGrid w:val="0"/>
                              <w:spacing w:line="240" w:lineRule="exact"/>
                            </w:pPr>
                            <w:r>
                              <w:rPr>
                                <w:rFonts w:hint="eastAsia"/>
                              </w:rPr>
                              <w:t>説明会の</w:t>
                            </w:r>
                            <w:r>
                              <w:t>開催時期</w:t>
                            </w:r>
                            <w:r w:rsidR="00F56588">
                              <w:rPr>
                                <w:rFonts w:hint="eastAsia"/>
                              </w:rPr>
                              <w:t>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2681C60" id="テキスト ボックス 6" o:spid="_x0000_s1032" type="#_x0000_t202" style="position:absolute;left:0;text-align:left;margin-left:7.15pt;margin-top:11.65pt;width:127.85pt;height:18.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" filled="f" stroked="f" strokeweight=".5pt">
                <v:textbox>
                  <w:txbxContent>
                    <w:p w14:paraId="4473F1F5" w14:textId="77777777" w:rsidR="0026422A" w:rsidRDefault="0026422A" w:rsidP="0026422A">
                      <w:pPr>
                        <w:snapToGrid w:val="0"/>
                        <w:spacing w:line="240" w:lineRule="exact"/>
                      </w:pPr>
                      <w:r>
                        <w:rPr>
                          <w:rFonts w:hint="eastAsia"/>
                        </w:rPr>
                        <w:t>説明会の</w:t>
                      </w:r>
                      <w:r>
                        <w:t>開催時期</w:t>
                      </w:r>
                      <w:r w:rsidR="00F56588">
                        <w:rPr>
                          <w:rFonts w:hint="eastAsia"/>
                        </w:rPr>
                        <w:t>等</w:t>
                      </w:r>
                    </w:p>
                  </w:txbxContent>
                </v:textbox>
                <w10:wrap anchorx="margin"/>
              </v:shape>
            </w:pict>
          </mc:Fallback>
        </mc:AlternateContent>
      </w:r>
    </w:p>
    <w:p w14:paraId="44704CE0" w14:textId="77777777" w:rsidR="0026422A" w:rsidRDefault="0026422A" w:rsidP="00641055">
      <w:pPr>
        <w:ind w:leftChars="100" w:left="416" w:hangingChars="100" w:hanging="208"/>
        <w:rPr>
          <w:rFonts w:asciiTheme="majorEastAsia" w:eastAsiaTheme="majorEastAsia" w:hAnsiTheme="majorEastAsia"/>
          <w:bdr w:val="single" w:sz="4" w:space="0" w:color="auto"/>
        </w:rPr>
      </w:pPr>
    </w:p>
    <w:p w14:paraId="2341F515" w14:textId="2412D1F9" w:rsidR="0063629E" w:rsidRDefault="000915D0" w:rsidP="000915D0">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sidR="0063629E">
        <w:rPr>
          <w:rFonts w:asciiTheme="minorEastAsia" w:eastAsiaTheme="minorEastAsia" w:hAnsiTheme="minorEastAsia" w:hint="eastAsia"/>
        </w:rPr>
        <w:t>講師派遣</w:t>
      </w:r>
      <w:r w:rsidR="00A15B92">
        <w:rPr>
          <w:rFonts w:asciiTheme="minorEastAsia" w:eastAsiaTheme="minorEastAsia" w:hAnsiTheme="minorEastAsia" w:hint="eastAsia"/>
        </w:rPr>
        <w:t>の</w:t>
      </w:r>
      <w:r w:rsidR="0063629E">
        <w:rPr>
          <w:rFonts w:asciiTheme="minorEastAsia" w:eastAsiaTheme="minorEastAsia" w:hAnsiTheme="minorEastAsia" w:hint="eastAsia"/>
        </w:rPr>
        <w:t>依頼は</w:t>
      </w:r>
      <w:r w:rsidR="003E6721">
        <w:rPr>
          <w:rFonts w:asciiTheme="minorEastAsia" w:eastAsiaTheme="minorEastAsia" w:hAnsiTheme="minorEastAsia" w:hint="eastAsia"/>
        </w:rPr>
        <w:t>、</w:t>
      </w:r>
      <w:r w:rsidR="009F0EC0">
        <w:rPr>
          <w:rFonts w:asciiTheme="minorEastAsia" w:eastAsiaTheme="minorEastAsia" w:hAnsiTheme="minorEastAsia" w:hint="eastAsia"/>
        </w:rPr>
        <w:t>制度開始に向けて</w:t>
      </w:r>
      <w:r w:rsidR="00CD3D7D">
        <w:rPr>
          <w:rFonts w:asciiTheme="minorEastAsia" w:eastAsiaTheme="minorEastAsia" w:hAnsiTheme="minorEastAsia" w:hint="eastAsia"/>
        </w:rPr>
        <w:t>随時、受け付けております</w:t>
      </w:r>
      <w:r w:rsidR="00E73D9A">
        <w:rPr>
          <w:rFonts w:asciiTheme="minorEastAsia" w:eastAsiaTheme="minorEastAsia" w:hAnsiTheme="minorEastAsia" w:hint="eastAsia"/>
        </w:rPr>
        <w:t>。</w:t>
      </w:r>
      <w:r w:rsidR="00EF456A">
        <w:rPr>
          <w:rFonts w:asciiTheme="minorEastAsia" w:eastAsiaTheme="minorEastAsia" w:hAnsiTheme="minorEastAsia"/>
        </w:rPr>
        <w:br/>
      </w:r>
      <w:r w:rsidR="00EF456A">
        <w:rPr>
          <w:rFonts w:asciiTheme="minorEastAsia" w:eastAsiaTheme="minorEastAsia" w:hAnsiTheme="minorEastAsia" w:hint="eastAsia"/>
        </w:rPr>
        <w:t>（申込期限は設けておりません。）</w:t>
      </w:r>
    </w:p>
    <w:p w14:paraId="3463F9F3" w14:textId="6D242581" w:rsidR="00F56588" w:rsidRDefault="0063629E" w:rsidP="003639E0">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xml:space="preserve">◇　</w:t>
      </w:r>
      <w:r w:rsidR="00F56588">
        <w:rPr>
          <w:rFonts w:asciiTheme="minorEastAsia" w:eastAsiaTheme="minorEastAsia" w:hAnsiTheme="minorEastAsia" w:hint="eastAsia"/>
        </w:rPr>
        <w:t>講師派遣は、</w:t>
      </w:r>
      <w:r w:rsidR="00A15B92">
        <w:rPr>
          <w:rFonts w:asciiTheme="minorEastAsia" w:eastAsiaTheme="minorEastAsia" w:hAnsiTheme="minorEastAsia" w:hint="eastAsia"/>
        </w:rPr>
        <w:t>原則として</w:t>
      </w:r>
      <w:r w:rsidR="00F56588">
        <w:rPr>
          <w:rFonts w:asciiTheme="minorEastAsia" w:eastAsiaTheme="minorEastAsia" w:hAnsiTheme="minorEastAsia" w:hint="eastAsia"/>
        </w:rPr>
        <w:t>平日の９時から17時までの間とさせていただきます。</w:t>
      </w:r>
      <w:r w:rsidR="00E529D1">
        <w:rPr>
          <w:rFonts w:asciiTheme="minorEastAsia" w:eastAsiaTheme="minorEastAsia" w:hAnsiTheme="minorEastAsia" w:hint="eastAsia"/>
        </w:rPr>
        <w:t>それ以外の</w:t>
      </w:r>
      <w:r w:rsidR="00E529D1">
        <w:rPr>
          <w:rFonts w:asciiTheme="minorEastAsia" w:eastAsiaTheme="minorEastAsia" w:hAnsiTheme="minorEastAsia"/>
        </w:rPr>
        <w:t>日程を希望される場合は前広に</w:t>
      </w:r>
      <w:r w:rsidR="00E529D1">
        <w:rPr>
          <w:rFonts w:asciiTheme="minorEastAsia" w:eastAsiaTheme="minorEastAsia" w:hAnsiTheme="minorEastAsia" w:hint="eastAsia"/>
        </w:rPr>
        <w:t>ご相談</w:t>
      </w:r>
      <w:r w:rsidR="002B2122">
        <w:rPr>
          <w:rFonts w:asciiTheme="minorEastAsia" w:eastAsiaTheme="minorEastAsia" w:hAnsiTheme="minorEastAsia"/>
        </w:rPr>
        <w:t>ください</w:t>
      </w:r>
      <w:r w:rsidR="00E73D9A">
        <w:rPr>
          <w:rFonts w:asciiTheme="minorEastAsia" w:eastAsiaTheme="minorEastAsia" w:hAnsiTheme="minorEastAsia" w:hint="eastAsia"/>
        </w:rPr>
        <w:t>。</w:t>
      </w:r>
    </w:p>
    <w:p w14:paraId="7A78B884" w14:textId="77777777" w:rsidR="003E6721" w:rsidRDefault="003E6721" w:rsidP="003639E0">
      <w:pPr>
        <w:snapToGrid w:val="0"/>
        <w:spacing w:line="240" w:lineRule="exact"/>
        <w:ind w:leftChars="100" w:left="416" w:hangingChars="100" w:hanging="208"/>
        <w:rPr>
          <w:rFonts w:asciiTheme="minorEastAsia" w:eastAsiaTheme="minorEastAsia" w:hAnsiTheme="minorEastAsia"/>
        </w:rPr>
      </w:pPr>
    </w:p>
    <w:p w14:paraId="044B869C" w14:textId="10774D8F" w:rsidR="0002008A" w:rsidRDefault="0002008A" w:rsidP="000915D0">
      <w:pPr>
        <w:ind w:leftChars="100" w:left="416" w:hangingChars="100" w:hanging="208"/>
        <w:rPr>
          <w:rFonts w:asciiTheme="minorEastAsia" w:eastAsiaTheme="minorEastAsia" w:hAnsiTheme="minorEastAsia"/>
        </w:rPr>
      </w:pP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75648" behindDoc="0" locked="0" layoutInCell="1" allowOverlap="1" wp14:anchorId="53172962" wp14:editId="7D0D2356">
                <wp:simplePos x="0" y="0"/>
                <wp:positionH relativeFrom="margin">
                  <wp:posOffset>131998</wp:posOffset>
                </wp:positionH>
                <wp:positionV relativeFrom="paragraph">
                  <wp:posOffset>154940</wp:posOffset>
                </wp:positionV>
                <wp:extent cx="1446530" cy="23876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446530"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8FBB26" w14:textId="77777777" w:rsidR="0026422A" w:rsidRDefault="0026422A" w:rsidP="0026422A">
                            <w:pPr>
                              <w:snapToGrid w:val="0"/>
                              <w:spacing w:line="240" w:lineRule="exact"/>
                            </w:pPr>
                            <w:r>
                              <w:rPr>
                                <w:rFonts w:hint="eastAsia"/>
                              </w:rPr>
                              <w:t>講師</w:t>
                            </w:r>
                            <w:r>
                              <w:t>派遣のお申込み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3172962" id="テキスト ボックス 8" o:spid="_x0000_s1033" type="#_x0000_t202" style="position:absolute;left:0;text-align:left;margin-left:10.4pt;margin-top:12.2pt;width:113.9pt;height:18.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" filled="f" stroked="f" strokeweight=".5pt">
                <v:textbox>
                  <w:txbxContent>
                    <w:p w14:paraId="7B8FBB26" w14:textId="77777777" w:rsidR="0026422A" w:rsidRDefault="0026422A" w:rsidP="0026422A">
                      <w:pPr>
                        <w:snapToGrid w:val="0"/>
                        <w:spacing w:line="240" w:lineRule="exact"/>
                      </w:pPr>
                      <w:r>
                        <w:rPr>
                          <w:rFonts w:hint="eastAsia"/>
                        </w:rPr>
                        <w:t>講師</w:t>
                      </w:r>
                      <w:r>
                        <w:t>派遣のお申込み</w:t>
                      </w:r>
                    </w:p>
                  </w:txbxContent>
                </v:textbox>
                <w10:wrap anchorx="margin"/>
              </v:shape>
            </w:pict>
          </mc:Fallback>
        </mc:AlternateContent>
      </w: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71552" behindDoc="0" locked="0" layoutInCell="1" allowOverlap="1" wp14:anchorId="7BC86A1A" wp14:editId="529B64E0">
                <wp:simplePos x="0" y="0"/>
                <wp:positionH relativeFrom="margin">
                  <wp:posOffset>57188</wp:posOffset>
                </wp:positionH>
                <wp:positionV relativeFrom="paragraph">
                  <wp:posOffset>153632</wp:posOffset>
                </wp:positionV>
                <wp:extent cx="1555845" cy="258445"/>
                <wp:effectExtent l="57150" t="38100" r="63500" b="103505"/>
                <wp:wrapNone/>
                <wp:docPr id="9" name="角丸四角形 9"/>
                <wp:cNvGraphicFramePr/>
                <a:graphic xmlns:a="http://schemas.openxmlformats.org/drawingml/2006/main">
                  <a:graphicData uri="http://schemas.microsoft.com/office/word/2010/wordprocessingShape">
                    <wps:wsp>
                      <wps:cNvSpPr/>
                      <wps:spPr>
                        <a:xfrm>
                          <a:off x="0" y="0"/>
                          <a:ext cx="1555845"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5E8E2BA4" w14:textId="77777777" w:rsidR="0026422A" w:rsidRDefault="0026422A" w:rsidP="002642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7BC86A1A" id="角丸四角形 9" o:spid="_x0000_s1034" style="position:absolute;left:0;text-align:left;margin-left:4.5pt;margin-top:12.1pt;width:122.5pt;height:20.3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" fillcolor="#ddd8c2 [2894]" strokecolor="#4579b8 [3044]">
                <v:shadow on="t" color="black" opacity="24903f" origin=",.5" offset="0,.55556mm"/>
                <v:textbox>
                  <w:txbxContent>
                    <w:p w14:paraId="5E8E2BA4" w14:textId="77777777" w:rsidR="0026422A" w:rsidRDefault="0026422A" w:rsidP="0026422A"/>
                  </w:txbxContent>
                </v:textbox>
                <w10:wrap anchorx="margin"/>
              </v:roundrect>
            </w:pict>
          </mc:Fallback>
        </mc:AlternateContent>
      </w:r>
    </w:p>
    <w:p w14:paraId="6077BC74" w14:textId="3F178F5C" w:rsidR="0026422A" w:rsidRPr="00441A2D" w:rsidRDefault="0026422A" w:rsidP="000915D0">
      <w:pPr>
        <w:ind w:leftChars="100" w:left="416" w:hangingChars="100" w:hanging="208"/>
        <w:rPr>
          <w:rFonts w:asciiTheme="majorEastAsia" w:eastAsiaTheme="majorEastAsia" w:hAnsiTheme="majorEastAsia"/>
          <w:bdr w:val="single" w:sz="4" w:space="0" w:color="auto"/>
        </w:rPr>
      </w:pPr>
    </w:p>
    <w:p w14:paraId="6C85874E" w14:textId="4F7C09D9" w:rsidR="000915D0" w:rsidRDefault="000915D0" w:rsidP="000915D0">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sidR="00CD3D7D">
        <w:rPr>
          <w:rFonts w:asciiTheme="minorEastAsia" w:eastAsiaTheme="minorEastAsia" w:hAnsiTheme="minorEastAsia"/>
        </w:rPr>
        <w:t xml:space="preserve">　</w:t>
      </w:r>
      <w:r w:rsidR="0089137E">
        <w:rPr>
          <w:rFonts w:asciiTheme="minorEastAsia" w:eastAsiaTheme="minorEastAsia" w:hAnsiTheme="minorEastAsia" w:hint="eastAsia"/>
        </w:rPr>
        <w:t>別紙</w:t>
      </w:r>
      <w:r>
        <w:rPr>
          <w:rFonts w:asciiTheme="minorEastAsia" w:eastAsiaTheme="minorEastAsia" w:hAnsiTheme="minorEastAsia"/>
        </w:rPr>
        <w:t>申込用紙にご記入の上、</w:t>
      </w:r>
      <w:r w:rsidR="008B01EE">
        <w:rPr>
          <w:rFonts w:asciiTheme="minorEastAsia" w:eastAsiaTheme="minorEastAsia" w:hAnsiTheme="minorEastAsia" w:hint="eastAsia"/>
        </w:rPr>
        <w:t>以下</w:t>
      </w:r>
      <w:r w:rsidR="0001454D">
        <w:rPr>
          <w:rFonts w:asciiTheme="minorEastAsia" w:eastAsiaTheme="minorEastAsia" w:hAnsiTheme="minorEastAsia" w:hint="eastAsia"/>
        </w:rPr>
        <w:t>の</w:t>
      </w:r>
      <w:commentRangeStart w:id="1"/>
      <w:r w:rsidR="00956406">
        <w:rPr>
          <w:rFonts w:asciiTheme="minorEastAsia" w:eastAsiaTheme="minorEastAsia" w:hAnsiTheme="minorEastAsia" w:hint="eastAsia"/>
        </w:rPr>
        <w:t>連絡先</w:t>
      </w:r>
      <w:commentRangeEnd w:id="1"/>
      <w:r w:rsidR="00B365B9">
        <w:rPr>
          <w:rStyle w:val="ab"/>
        </w:rPr>
        <w:commentReference w:id="1"/>
      </w:r>
      <w:r w:rsidR="00641055">
        <w:rPr>
          <w:rFonts w:asciiTheme="minorEastAsia" w:eastAsiaTheme="minorEastAsia" w:hAnsiTheme="minorEastAsia"/>
        </w:rPr>
        <w:t>宛てにご送付</w:t>
      </w:r>
      <w:r w:rsidR="00AE77E5">
        <w:rPr>
          <w:rFonts w:asciiTheme="minorEastAsia" w:eastAsiaTheme="minorEastAsia" w:hAnsiTheme="minorEastAsia" w:hint="eastAsia"/>
        </w:rPr>
        <w:t>願います。</w:t>
      </w:r>
    </w:p>
    <w:tbl>
      <w:tblPr>
        <w:tblStyle w:val="af3"/>
        <w:tblW w:w="0" w:type="auto"/>
        <w:tblInd w:w="846" w:type="dxa"/>
        <w:tblLook w:val="04A0" w:firstRow="1" w:lastRow="0" w:firstColumn="1" w:lastColumn="0" w:noHBand="0" w:noVBand="1"/>
      </w:tblPr>
      <w:tblGrid>
        <w:gridCol w:w="5084"/>
      </w:tblGrid>
      <w:tr w:rsidR="00641055" w:rsidRPr="00956406" w14:paraId="1FA6613D" w14:textId="77777777" w:rsidTr="00641055">
        <w:tc>
          <w:tcPr>
            <w:tcW w:w="5084" w:type="dxa"/>
          </w:tcPr>
          <w:p w14:paraId="59A49B05" w14:textId="068166CC" w:rsidR="00641055" w:rsidRPr="00956406" w:rsidRDefault="00641055" w:rsidP="00641055">
            <w:pPr>
              <w:snapToGrid w:val="0"/>
              <w:rPr>
                <w:rFonts w:asciiTheme="minorEastAsia" w:eastAsiaTheme="minorEastAsia" w:hAnsiTheme="minorEastAsia"/>
                <w:sz w:val="21"/>
                <w:szCs w:val="21"/>
              </w:rPr>
            </w:pPr>
            <w:r w:rsidRPr="00956406">
              <w:rPr>
                <w:rFonts w:asciiTheme="minorEastAsia" w:eastAsiaTheme="minorEastAsia" w:hAnsiTheme="minorEastAsia"/>
                <w:sz w:val="21"/>
                <w:szCs w:val="21"/>
              </w:rPr>
              <w:t>〒</w:t>
            </w:r>
            <w:ins w:id="2" w:author="太田 紗絵(oota-saeaa)" w:date="2022-11-13T16:05:00Z">
              <w:r w:rsidR="00060BE4">
                <w:rPr>
                  <w:rFonts w:asciiTheme="minorEastAsia" w:eastAsiaTheme="minorEastAsia" w:hAnsiTheme="minorEastAsia" w:hint="eastAsia"/>
                  <w:sz w:val="21"/>
                  <w:szCs w:val="21"/>
                </w:rPr>
                <w:t>１００-８９１６</w:t>
              </w:r>
            </w:ins>
            <w:del w:id="3" w:author="太田 紗絵(oota-saeaa)" w:date="2022-11-13T16:05:00Z">
              <w:r w:rsidR="00441A2D" w:rsidDel="00060BE4">
                <w:rPr>
                  <w:rFonts w:asciiTheme="minorEastAsia" w:eastAsiaTheme="minorEastAsia" w:hAnsiTheme="minorEastAsia" w:hint="eastAsia"/>
                  <w:sz w:val="21"/>
                  <w:szCs w:val="21"/>
                </w:rPr>
                <w:delText>○○○-○○○○</w:delText>
              </w:r>
            </w:del>
          </w:p>
          <w:p w14:paraId="1ADBE702" w14:textId="72A400BD" w:rsidR="00641055" w:rsidRPr="00956406" w:rsidRDefault="00641055" w:rsidP="00641055">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東京都</w:t>
            </w:r>
            <w:r w:rsidRPr="00956406">
              <w:rPr>
                <w:rFonts w:asciiTheme="minorEastAsia" w:eastAsiaTheme="minorEastAsia" w:hAnsiTheme="minorEastAsia"/>
                <w:sz w:val="21"/>
                <w:szCs w:val="21"/>
              </w:rPr>
              <w:t>千代田区</w:t>
            </w:r>
            <w:r w:rsidR="00441A2D">
              <w:rPr>
                <w:rFonts w:asciiTheme="minorEastAsia" w:eastAsiaTheme="minorEastAsia" w:hAnsiTheme="minorEastAsia" w:hint="eastAsia"/>
                <w:sz w:val="21"/>
                <w:szCs w:val="21"/>
              </w:rPr>
              <w:t>霞ヶ関</w:t>
            </w:r>
            <w:ins w:id="4" w:author="太田 紗絵(oota-saeaa)" w:date="2022-11-13T16:05:00Z">
              <w:r w:rsidR="00060BE4">
                <w:rPr>
                  <w:rFonts w:asciiTheme="minorEastAsia" w:eastAsiaTheme="minorEastAsia" w:hAnsiTheme="minorEastAsia" w:hint="eastAsia"/>
                  <w:sz w:val="21"/>
                  <w:szCs w:val="21"/>
                </w:rPr>
                <w:t>１-２-２</w:t>
              </w:r>
            </w:ins>
            <w:del w:id="5" w:author="太田 紗絵(oota-saeaa)" w:date="2022-11-13T16:05:00Z">
              <w:r w:rsidR="00441A2D" w:rsidDel="00060BE4">
                <w:rPr>
                  <w:rFonts w:asciiTheme="minorEastAsia" w:eastAsiaTheme="minorEastAsia" w:hAnsiTheme="minorEastAsia" w:hint="eastAsia"/>
                  <w:sz w:val="21"/>
                  <w:szCs w:val="21"/>
                </w:rPr>
                <w:delText>○</w:delText>
              </w:r>
              <w:r w:rsidR="00441A2D" w:rsidDel="00060BE4">
                <w:rPr>
                  <w:rFonts w:asciiTheme="minorEastAsia" w:eastAsiaTheme="minorEastAsia" w:hAnsiTheme="minorEastAsia"/>
                  <w:sz w:val="21"/>
                  <w:szCs w:val="21"/>
                </w:rPr>
                <w:delText>-</w:delText>
              </w:r>
              <w:r w:rsidR="00441A2D" w:rsidDel="00060BE4">
                <w:rPr>
                  <w:rFonts w:asciiTheme="minorEastAsia" w:eastAsiaTheme="minorEastAsia" w:hAnsiTheme="minorEastAsia" w:hint="eastAsia"/>
                  <w:sz w:val="21"/>
                  <w:szCs w:val="21"/>
                </w:rPr>
                <w:delText>○</w:delText>
              </w:r>
              <w:r w:rsidR="00441A2D" w:rsidDel="00060BE4">
                <w:rPr>
                  <w:rFonts w:asciiTheme="minorEastAsia" w:eastAsiaTheme="minorEastAsia" w:hAnsiTheme="minorEastAsia"/>
                  <w:sz w:val="21"/>
                  <w:szCs w:val="21"/>
                </w:rPr>
                <w:delText>-</w:delText>
              </w:r>
              <w:r w:rsidR="00441A2D" w:rsidDel="00060BE4">
                <w:rPr>
                  <w:rFonts w:asciiTheme="minorEastAsia" w:eastAsiaTheme="minorEastAsia" w:hAnsiTheme="minorEastAsia" w:hint="eastAsia"/>
                  <w:sz w:val="21"/>
                  <w:szCs w:val="21"/>
                </w:rPr>
                <w:delText>○</w:delText>
              </w:r>
            </w:del>
          </w:p>
          <w:p w14:paraId="013A098D" w14:textId="1802DEAC" w:rsidR="00641055" w:rsidRPr="00956406" w:rsidRDefault="00060BE4" w:rsidP="00641055">
            <w:pPr>
              <w:snapToGrid w:val="0"/>
              <w:ind w:firstLineChars="100" w:firstLine="198"/>
              <w:rPr>
                <w:rFonts w:asciiTheme="minorEastAsia" w:eastAsiaTheme="minorEastAsia" w:hAnsiTheme="minorEastAsia"/>
                <w:sz w:val="21"/>
                <w:szCs w:val="21"/>
              </w:rPr>
            </w:pPr>
            <w:ins w:id="6" w:author="太田 紗絵(oota-saeaa)" w:date="2022-11-13T16:05:00Z">
              <w:r>
                <w:rPr>
                  <w:rFonts w:asciiTheme="minorEastAsia" w:eastAsiaTheme="minorEastAsia" w:hAnsiTheme="minorEastAsia" w:hint="eastAsia"/>
                  <w:sz w:val="21"/>
                  <w:szCs w:val="21"/>
                </w:rPr>
                <w:t>厚生労働</w:t>
              </w:r>
            </w:ins>
            <w:del w:id="7" w:author="太田 紗絵(oota-saeaa)" w:date="2022-11-13T16:05:00Z">
              <w:r w:rsidR="00641055" w:rsidRPr="00956406" w:rsidDel="00060BE4">
                <w:rPr>
                  <w:rFonts w:asciiTheme="minorEastAsia" w:eastAsiaTheme="minorEastAsia" w:hAnsiTheme="minorEastAsia"/>
                  <w:sz w:val="21"/>
                  <w:szCs w:val="21"/>
                </w:rPr>
                <w:delText>○○</w:delText>
              </w:r>
            </w:del>
            <w:r w:rsidR="00641055" w:rsidRPr="00956406">
              <w:rPr>
                <w:rFonts w:asciiTheme="minorEastAsia" w:eastAsiaTheme="minorEastAsia" w:hAnsiTheme="minorEastAsia"/>
                <w:sz w:val="21"/>
                <w:szCs w:val="21"/>
              </w:rPr>
              <w:t>省</w:t>
            </w:r>
            <w:ins w:id="8" w:author="太田 紗絵(oota-saeaa)" w:date="2022-11-13T16:05:00Z">
              <w:r>
                <w:rPr>
                  <w:rFonts w:asciiTheme="minorEastAsia" w:eastAsiaTheme="minorEastAsia" w:hAnsiTheme="minorEastAsia" w:hint="eastAsia"/>
                  <w:sz w:val="21"/>
                  <w:szCs w:val="21"/>
                </w:rPr>
                <w:t>医政</w:t>
              </w:r>
            </w:ins>
            <w:del w:id="9" w:author="太田 紗絵(oota-saeaa)" w:date="2022-11-13T16:05:00Z">
              <w:r w:rsidR="00641055" w:rsidRPr="00956406" w:rsidDel="00060BE4">
                <w:rPr>
                  <w:rFonts w:asciiTheme="minorEastAsia" w:eastAsiaTheme="minorEastAsia" w:hAnsiTheme="minorEastAsia"/>
                  <w:sz w:val="21"/>
                  <w:szCs w:val="21"/>
                </w:rPr>
                <w:delText>○○</w:delText>
              </w:r>
            </w:del>
            <w:r w:rsidR="00641055" w:rsidRPr="00956406">
              <w:rPr>
                <w:rFonts w:asciiTheme="minorEastAsia" w:eastAsiaTheme="minorEastAsia" w:hAnsiTheme="minorEastAsia"/>
                <w:sz w:val="21"/>
                <w:szCs w:val="21"/>
              </w:rPr>
              <w:t>局○○課　担当　○○</w:t>
            </w:r>
          </w:p>
          <w:p w14:paraId="2A8D2730" w14:textId="41253192" w:rsidR="00641055" w:rsidRPr="00956406" w:rsidRDefault="00641055" w:rsidP="00641055">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電子メール：</w:t>
            </w:r>
          </w:p>
          <w:p w14:paraId="0425226D" w14:textId="4AEB73A6" w:rsidR="00641055" w:rsidRPr="00956406" w:rsidRDefault="00641055" w:rsidP="00641055">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ＦＡＸ：</w:t>
            </w:r>
          </w:p>
        </w:tc>
      </w:tr>
    </w:tbl>
    <w:p w14:paraId="4CED34BE" w14:textId="75305586" w:rsidR="007D0503" w:rsidRPr="004D529A" w:rsidRDefault="008A04F7" w:rsidP="004D529A">
      <w:pPr>
        <w:rPr>
          <w:rFonts w:asciiTheme="majorEastAsia" w:eastAsiaTheme="majorEastAsia" w:hAnsiTheme="majorEastAsia"/>
        </w:rPr>
      </w:pPr>
      <w:r w:rsidRPr="004D529A">
        <w:rPr>
          <w:rFonts w:asciiTheme="majorEastAsia" w:eastAsiaTheme="majorEastAsia" w:hAnsiTheme="majorEastAsia"/>
        </w:rPr>
        <w:lastRenderedPageBreak/>
        <w:t>２　寄稿依頼について</w:t>
      </w:r>
    </w:p>
    <w:p w14:paraId="78AD6968" w14:textId="5DD10E5C" w:rsidR="008A04F7" w:rsidRDefault="008A04F7" w:rsidP="000915D0">
      <w:pPr>
        <w:ind w:leftChars="100" w:left="416" w:hangingChars="100" w:hanging="208"/>
        <w:rPr>
          <w:rFonts w:asciiTheme="minorEastAsia" w:eastAsiaTheme="minorEastAsia" w:hAnsiTheme="minorEastAsia"/>
        </w:rPr>
      </w:pP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77696" behindDoc="0" locked="0" layoutInCell="1" allowOverlap="1" wp14:anchorId="52F8CD76" wp14:editId="5CAF029C">
                <wp:simplePos x="0" y="0"/>
                <wp:positionH relativeFrom="margin">
                  <wp:posOffset>134620</wp:posOffset>
                </wp:positionH>
                <wp:positionV relativeFrom="paragraph">
                  <wp:posOffset>138875</wp:posOffset>
                </wp:positionV>
                <wp:extent cx="2537460" cy="23876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537460"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2F1B35" w14:textId="31B23D72" w:rsidR="008A04F7" w:rsidRDefault="008A04F7" w:rsidP="008A04F7">
                            <w:pPr>
                              <w:snapToGrid w:val="0"/>
                              <w:spacing w:line="240" w:lineRule="exact"/>
                            </w:pPr>
                            <w:r>
                              <w:rPr>
                                <w:rFonts w:hint="eastAsia"/>
                              </w:rPr>
                              <w:t>寄稿</w:t>
                            </w:r>
                            <w:r>
                              <w:t>依頼の</w:t>
                            </w:r>
                            <w:r>
                              <w:rPr>
                                <w:rFonts w:hint="eastAsia"/>
                              </w:rPr>
                              <w:t>対象</w:t>
                            </w:r>
                            <w:r>
                              <w:t>となる</w:t>
                            </w:r>
                            <w:r>
                              <w:rPr>
                                <w:rFonts w:hint="eastAsia"/>
                              </w:rPr>
                              <w:t>会報誌</w:t>
                            </w:r>
                            <w:r>
                              <w:t>、業界紙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2F8CD76" id="_x0000_t202" coordsize="21600,21600" o:spt="202" path="m,l,21600r21600,l21600,xe">
                <v:stroke joinstyle="miter"/>
                <v:path gradientshapeok="t" o:connecttype="rect"/>
              </v:shapetype>
              <v:shape id="テキスト ボックス 11" o:spid="_x0000_s1034" type="#_x0000_t202" style="position:absolute;left:0;text-align:left;margin-left:10.6pt;margin-top:10.95pt;width:199.8pt;height:18.8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" filled="f" stroked="f" strokeweight=".5pt">
                <v:textbox>
                  <w:txbxContent>
                    <w:p w14:paraId="712F1B35" w14:textId="31B23D72" w:rsidR="008A04F7" w:rsidRDefault="008A04F7" w:rsidP="008A04F7">
                      <w:pPr>
                        <w:snapToGrid w:val="0"/>
                        <w:spacing w:line="240" w:lineRule="exact"/>
                      </w:pPr>
                      <w:r>
                        <w:rPr>
                          <w:rFonts w:hint="eastAsia"/>
                        </w:rPr>
                        <w:t>寄稿</w:t>
                      </w:r>
                      <w:r>
                        <w:t>依頼の</w:t>
                      </w:r>
                      <w:r>
                        <w:rPr>
                          <w:rFonts w:hint="eastAsia"/>
                        </w:rPr>
                        <w:t>対象</w:t>
                      </w:r>
                      <w:r>
                        <w:t>となる</w:t>
                      </w:r>
                      <w:r>
                        <w:rPr>
                          <w:rFonts w:hint="eastAsia"/>
                        </w:rPr>
                        <w:t>会報誌</w:t>
                      </w:r>
                      <w:r>
                        <w:t>、業界紙</w:t>
                      </w:r>
                    </w:p>
                  </w:txbxContent>
                </v:textbox>
                <w10:wrap anchorx="margin"/>
              </v:shape>
            </w:pict>
          </mc:Fallback>
        </mc:AlternateContent>
      </w: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76671" behindDoc="0" locked="0" layoutInCell="1" allowOverlap="1" wp14:anchorId="7AFA5063" wp14:editId="50611CB6">
                <wp:simplePos x="0" y="0"/>
                <wp:positionH relativeFrom="margin">
                  <wp:posOffset>56515</wp:posOffset>
                </wp:positionH>
                <wp:positionV relativeFrom="paragraph">
                  <wp:posOffset>130240</wp:posOffset>
                </wp:positionV>
                <wp:extent cx="2674620" cy="258445"/>
                <wp:effectExtent l="57150" t="38100" r="49530" b="103505"/>
                <wp:wrapNone/>
                <wp:docPr id="12" name="角丸四角形 12"/>
                <wp:cNvGraphicFramePr/>
                <a:graphic xmlns:a="http://schemas.openxmlformats.org/drawingml/2006/main">
                  <a:graphicData uri="http://schemas.microsoft.com/office/word/2010/wordprocessingShape">
                    <wps:wsp>
                      <wps:cNvSpPr/>
                      <wps:spPr>
                        <a:xfrm>
                          <a:off x="0" y="0"/>
                          <a:ext cx="2674620"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3B121659" w14:textId="77777777" w:rsidR="008A04F7" w:rsidRDefault="008A04F7" w:rsidP="008A04F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7AFA5063" id="角丸四角形 12" o:spid="_x0000_s1036" style="position:absolute;left:0;text-align:left;margin-left:4.45pt;margin-top:10.25pt;width:210.6pt;height:20.35pt;z-index:2516766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" fillcolor="#ddd8c2 [2894]" strokecolor="#4579b8 [3044]">
                <v:shadow on="t" color="black" opacity="24903f" origin=",.5" offset="0,.55556mm"/>
                <v:textbox>
                  <w:txbxContent>
                    <w:p w14:paraId="3B121659" w14:textId="77777777" w:rsidR="008A04F7" w:rsidRDefault="008A04F7" w:rsidP="008A04F7"/>
                  </w:txbxContent>
                </v:textbox>
                <w10:wrap anchorx="margin"/>
              </v:roundrect>
            </w:pict>
          </mc:Fallback>
        </mc:AlternateContent>
      </w:r>
    </w:p>
    <w:p w14:paraId="2FB1BE48" w14:textId="2A3EE027" w:rsidR="008A04F7" w:rsidRDefault="008A04F7" w:rsidP="000915D0">
      <w:pPr>
        <w:ind w:leftChars="100" w:left="416" w:hangingChars="100" w:hanging="208"/>
        <w:rPr>
          <w:rFonts w:asciiTheme="minorEastAsia" w:eastAsiaTheme="minorEastAsia" w:hAnsiTheme="minorEastAsia"/>
        </w:rPr>
      </w:pPr>
    </w:p>
    <w:p w14:paraId="59BF4F84" w14:textId="62C522B7" w:rsidR="008A04F7" w:rsidRDefault="008A04F7" w:rsidP="008A04F7">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貴</w:t>
      </w:r>
      <w:r>
        <w:rPr>
          <w:rFonts w:asciiTheme="minorEastAsia" w:eastAsiaTheme="minorEastAsia" w:hAnsiTheme="minorEastAsia"/>
        </w:rPr>
        <w:t>団体（</w:t>
      </w:r>
      <w:r>
        <w:rPr>
          <w:rFonts w:asciiTheme="minorEastAsia" w:eastAsiaTheme="minorEastAsia" w:hAnsiTheme="minorEastAsia" w:hint="eastAsia"/>
        </w:rPr>
        <w:t>傘下団体を含む。）が発刊する会員事業者向けの会報誌、業界紙にインボイス制度についての記事を寄稿します。</w:t>
      </w:r>
    </w:p>
    <w:p w14:paraId="1B5A6E92" w14:textId="41DEAEF9" w:rsidR="008A04F7" w:rsidRDefault="008A04F7" w:rsidP="008A04F7">
      <w:pPr>
        <w:ind w:leftChars="100" w:left="416" w:hangingChars="100" w:hanging="208"/>
        <w:rPr>
          <w:rFonts w:asciiTheme="minorEastAsia" w:eastAsiaTheme="minorEastAsia" w:hAnsiTheme="minorEastAsia"/>
        </w:rPr>
      </w:pPr>
      <w:r>
        <w:rPr>
          <w:rFonts w:asciiTheme="minorEastAsia" w:eastAsiaTheme="minorEastAsia" w:hAnsiTheme="minorEastAsia" w:hint="eastAsia"/>
        </w:rPr>
        <w:t>◇　貴団体の会員事業者</w:t>
      </w:r>
      <w:r w:rsidR="0094257D">
        <w:rPr>
          <w:rFonts w:asciiTheme="minorEastAsia" w:eastAsiaTheme="minorEastAsia" w:hAnsiTheme="minorEastAsia" w:hint="eastAsia"/>
        </w:rPr>
        <w:t>が社内向けに発刊する社内報など、個別の事業者のみが対象となるものには記事の寄稿はできません</w:t>
      </w:r>
      <w:r>
        <w:rPr>
          <w:rFonts w:asciiTheme="minorEastAsia" w:eastAsiaTheme="minorEastAsia" w:hAnsiTheme="minorEastAsia" w:hint="eastAsia"/>
        </w:rPr>
        <w:t>。</w:t>
      </w:r>
    </w:p>
    <w:p w14:paraId="72119CEE" w14:textId="7D06B0F8" w:rsidR="008A04F7" w:rsidRDefault="0094257D" w:rsidP="00231608">
      <w:pPr>
        <w:ind w:leftChars="100" w:left="416" w:hangingChars="100" w:hanging="208"/>
        <w:rPr>
          <w:rFonts w:asciiTheme="minorEastAsia" w:eastAsiaTheme="minorEastAsia" w:hAnsiTheme="minorEastAsia"/>
        </w:rPr>
      </w:pP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81792" behindDoc="0" locked="0" layoutInCell="1" allowOverlap="1" wp14:anchorId="63C6264C" wp14:editId="58B227DF">
                <wp:simplePos x="0" y="0"/>
                <wp:positionH relativeFrom="margin">
                  <wp:posOffset>134620</wp:posOffset>
                </wp:positionH>
                <wp:positionV relativeFrom="paragraph">
                  <wp:posOffset>180530</wp:posOffset>
                </wp:positionV>
                <wp:extent cx="1941195" cy="23876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1941195"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A32FC7" w14:textId="082F0E06" w:rsidR="0094257D" w:rsidRDefault="0094257D" w:rsidP="0094257D">
                            <w:pPr>
                              <w:snapToGrid w:val="0"/>
                              <w:spacing w:line="240" w:lineRule="exact"/>
                            </w:pPr>
                            <w:r>
                              <w:rPr>
                                <w:rFonts w:hint="eastAsia"/>
                              </w:rPr>
                              <w:t>寄稿する</w:t>
                            </w:r>
                            <w:r>
                              <w:t>記事の内容について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3C6264C" id="テキスト ボックス 14" o:spid="_x0000_s1036" type="#_x0000_t202" style="position:absolute;left:0;text-align:left;margin-left:10.6pt;margin-top:14.2pt;width:152.85pt;height:18.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" filled="f" stroked="f" strokeweight=".5pt">
                <v:textbox>
                  <w:txbxContent>
                    <w:p w14:paraId="6CA32FC7" w14:textId="082F0E06" w:rsidR="0094257D" w:rsidRDefault="0094257D" w:rsidP="0094257D">
                      <w:pPr>
                        <w:snapToGrid w:val="0"/>
                        <w:spacing w:line="240" w:lineRule="exact"/>
                      </w:pPr>
                      <w:r>
                        <w:rPr>
                          <w:rFonts w:hint="eastAsia"/>
                        </w:rPr>
                        <w:t>寄稿する</w:t>
                      </w:r>
                      <w:r>
                        <w:t>記事の内容について</w:t>
                      </w:r>
                    </w:p>
                  </w:txbxContent>
                </v:textbox>
                <w10:wrap anchorx="margin"/>
              </v:shape>
            </w:pict>
          </mc:Fallback>
        </mc:AlternateContent>
      </w:r>
      <w:r>
        <w:rPr>
          <w:rFonts w:asciiTheme="minorEastAsia" w:eastAsiaTheme="minorEastAsia" w:hAnsiTheme="minorEastAsia"/>
          <w:noProof/>
        </w:rPr>
        <mc:AlternateContent>
          <mc:Choice Requires="wps">
            <w:drawing>
              <wp:anchor distT="0" distB="0" distL="114300" distR="114300" simplePos="0" relativeHeight="251679744" behindDoc="0" locked="0" layoutInCell="1" allowOverlap="1" wp14:anchorId="55BC7E3A" wp14:editId="4C49F95E">
                <wp:simplePos x="0" y="0"/>
                <wp:positionH relativeFrom="margin">
                  <wp:posOffset>56515</wp:posOffset>
                </wp:positionH>
                <wp:positionV relativeFrom="paragraph">
                  <wp:posOffset>165290</wp:posOffset>
                </wp:positionV>
                <wp:extent cx="2073292" cy="258445"/>
                <wp:effectExtent l="57150" t="38100" r="60325" b="103505"/>
                <wp:wrapNone/>
                <wp:docPr id="13" name="角丸四角形 13"/>
                <wp:cNvGraphicFramePr/>
                <a:graphic xmlns:a="http://schemas.openxmlformats.org/drawingml/2006/main">
                  <a:graphicData uri="http://schemas.microsoft.com/office/word/2010/wordprocessingShape">
                    <wps:wsp>
                      <wps:cNvSpPr/>
                      <wps:spPr>
                        <a:xfrm>
                          <a:off x="0" y="0"/>
                          <a:ext cx="2073292"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0F856D67" w14:textId="77777777" w:rsidR="0094257D" w:rsidRDefault="0094257D" w:rsidP="0094257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55BC7E3A" id="角丸四角形 13" o:spid="_x0000_s1038" style="position:absolute;left:0;text-align:left;margin-left:4.45pt;margin-top:13pt;width:163.25pt;height:20.3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" fillcolor="#ddd8c2 [2894]" strokecolor="#4579b8 [3044]">
                <v:shadow on="t" color="black" opacity="24903f" origin=",.5" offset="0,.55556mm"/>
                <v:textbox>
                  <w:txbxContent>
                    <w:p w14:paraId="0F856D67" w14:textId="77777777" w:rsidR="0094257D" w:rsidRDefault="0094257D" w:rsidP="0094257D"/>
                  </w:txbxContent>
                </v:textbox>
                <w10:wrap anchorx="margin"/>
              </v:roundrect>
            </w:pict>
          </mc:Fallback>
        </mc:AlternateContent>
      </w:r>
    </w:p>
    <w:p w14:paraId="3E9CBF61" w14:textId="201399C8" w:rsidR="0094257D" w:rsidRDefault="0094257D" w:rsidP="00231608">
      <w:pPr>
        <w:ind w:leftChars="100" w:left="416" w:hangingChars="100" w:hanging="208"/>
        <w:rPr>
          <w:rFonts w:asciiTheme="minorEastAsia" w:eastAsiaTheme="minorEastAsia" w:hAnsiTheme="minorEastAsia"/>
        </w:rPr>
      </w:pPr>
    </w:p>
    <w:p w14:paraId="030DFF6C" w14:textId="37C37F52" w:rsidR="0094257D" w:rsidRDefault="0094257D" w:rsidP="0094257D">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インボイス制度の概要はもちろん、可能な限り</w:t>
      </w:r>
      <w:r>
        <w:rPr>
          <w:rFonts w:asciiTheme="minorEastAsia" w:eastAsiaTheme="minorEastAsia" w:hAnsiTheme="minorEastAsia" w:hint="eastAsia"/>
        </w:rPr>
        <w:t>貴</w:t>
      </w:r>
      <w:r>
        <w:rPr>
          <w:rFonts w:asciiTheme="minorEastAsia" w:eastAsiaTheme="minorEastAsia" w:hAnsiTheme="minorEastAsia"/>
        </w:rPr>
        <w:t>団体（</w:t>
      </w:r>
      <w:r>
        <w:rPr>
          <w:rFonts w:asciiTheme="minorEastAsia" w:eastAsiaTheme="minorEastAsia" w:hAnsiTheme="minorEastAsia" w:hint="eastAsia"/>
        </w:rPr>
        <w:t>傘下団体を含む。）の業界の実態に即した内容の寄稿をさせていただきます。</w:t>
      </w:r>
    </w:p>
    <w:p w14:paraId="1E66C16F" w14:textId="19949124" w:rsidR="0094257D" w:rsidRDefault="0094257D" w:rsidP="00231608">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個別の事業者や業界を指して、</w:t>
      </w:r>
      <w:r w:rsidR="00231608">
        <w:rPr>
          <w:rFonts w:asciiTheme="minorEastAsia" w:eastAsiaTheme="minorEastAsia" w:hAnsiTheme="minorEastAsia"/>
        </w:rPr>
        <w:t>具体的に</w:t>
      </w:r>
      <w:r>
        <w:rPr>
          <w:rFonts w:asciiTheme="minorEastAsia" w:eastAsiaTheme="minorEastAsia" w:hAnsiTheme="minorEastAsia"/>
        </w:rPr>
        <w:t>登録申請</w:t>
      </w:r>
      <w:r w:rsidR="00231608">
        <w:rPr>
          <w:rFonts w:asciiTheme="minorEastAsia" w:eastAsiaTheme="minorEastAsia" w:hAnsiTheme="minorEastAsia"/>
        </w:rPr>
        <w:t>の要否の記載はできません</w:t>
      </w:r>
      <w:r w:rsidR="00B7607E">
        <w:rPr>
          <w:rFonts w:asciiTheme="minorEastAsia" w:eastAsiaTheme="minorEastAsia" w:hAnsiTheme="minorEastAsia"/>
        </w:rPr>
        <w:t>。</w:t>
      </w:r>
    </w:p>
    <w:p w14:paraId="1DE7563C" w14:textId="77777777" w:rsidR="00B7607E" w:rsidRDefault="00B7607E" w:rsidP="00231608">
      <w:pPr>
        <w:ind w:leftChars="100" w:left="416" w:hangingChars="100" w:hanging="208"/>
        <w:rPr>
          <w:rFonts w:asciiTheme="minorEastAsia" w:eastAsiaTheme="minorEastAsia" w:hAnsiTheme="minorEastAsia"/>
        </w:rPr>
      </w:pPr>
    </w:p>
    <w:p w14:paraId="19482324" w14:textId="54694F66" w:rsidR="00B7607E" w:rsidRDefault="00B7607E" w:rsidP="00B7607E">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内容等に関しての打合せを行うことがございます。</w:t>
      </w:r>
    </w:p>
    <w:p w14:paraId="6A765070" w14:textId="1D022E1F" w:rsidR="00231608" w:rsidRDefault="00231608" w:rsidP="00231608">
      <w:pPr>
        <w:ind w:leftChars="100" w:left="416" w:hangingChars="100" w:hanging="208"/>
        <w:rPr>
          <w:rFonts w:asciiTheme="minorEastAsia" w:eastAsiaTheme="minorEastAsia" w:hAnsiTheme="minorEastAsia"/>
        </w:rPr>
      </w:pPr>
    </w:p>
    <w:p w14:paraId="57F8DA76" w14:textId="683F95EB" w:rsidR="00231608" w:rsidRDefault="00231608" w:rsidP="00231608">
      <w:pPr>
        <w:ind w:leftChars="100" w:left="416" w:hangingChars="100" w:hanging="208"/>
        <w:rPr>
          <w:rFonts w:asciiTheme="minorEastAsia" w:eastAsiaTheme="minorEastAsia" w:hAnsiTheme="minorEastAsia"/>
        </w:rPr>
      </w:pPr>
      <w:r w:rsidRPr="0026422A">
        <w:rPr>
          <w:rFonts w:asciiTheme="majorEastAsia" w:eastAsiaTheme="majorEastAsia" w:hAnsiTheme="majorEastAsia"/>
          <w:noProof/>
          <w:bdr w:val="single" w:sz="4" w:space="0" w:color="auto"/>
        </w:rPr>
        <mc:AlternateContent>
          <mc:Choice Requires="wps">
            <w:drawing>
              <wp:anchor distT="0" distB="0" distL="114300" distR="114300" simplePos="0" relativeHeight="251685888" behindDoc="0" locked="0" layoutInCell="1" allowOverlap="1" wp14:anchorId="07EF94B5" wp14:editId="2CC0F7D1">
                <wp:simplePos x="0" y="0"/>
                <wp:positionH relativeFrom="margin">
                  <wp:posOffset>135255</wp:posOffset>
                </wp:positionH>
                <wp:positionV relativeFrom="paragraph">
                  <wp:posOffset>166879</wp:posOffset>
                </wp:positionV>
                <wp:extent cx="1941195" cy="23876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1941195"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A6F748" w14:textId="1039FB87" w:rsidR="00231608" w:rsidRDefault="00231608" w:rsidP="00231608">
                            <w:pPr>
                              <w:snapToGrid w:val="0"/>
                              <w:spacing w:line="240" w:lineRule="exact"/>
                            </w:pPr>
                            <w:r>
                              <w:rPr>
                                <w:rFonts w:hint="eastAsia"/>
                              </w:rPr>
                              <w:t>寄稿依頼</w:t>
                            </w:r>
                            <w:r>
                              <w:t>の</w:t>
                            </w:r>
                            <w:r>
                              <w:rPr>
                                <w:rFonts w:hint="eastAsia"/>
                              </w:rPr>
                              <w:t>お</w:t>
                            </w:r>
                            <w:r>
                              <w:t>申込</w:t>
                            </w:r>
                            <w:r>
                              <w:rPr>
                                <w:rFonts w:hint="eastAsia"/>
                              </w:rPr>
                              <w:t>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7EF94B5" id="テキスト ボックス 16" o:spid="_x0000_s1038" type="#_x0000_t202" style="position:absolute;left:0;text-align:left;margin-left:10.65pt;margin-top:13.15pt;width:152.85pt;height:18.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" filled="f" stroked="f" strokeweight=".5pt">
                <v:textbox>
                  <w:txbxContent>
                    <w:p w14:paraId="3EA6F748" w14:textId="1039FB87" w:rsidR="00231608" w:rsidRDefault="00231608" w:rsidP="00231608">
                      <w:pPr>
                        <w:snapToGrid w:val="0"/>
                        <w:spacing w:line="240" w:lineRule="exact"/>
                      </w:pPr>
                      <w:r>
                        <w:rPr>
                          <w:rFonts w:hint="eastAsia"/>
                        </w:rPr>
                        <w:t>寄稿依頼</w:t>
                      </w:r>
                      <w:r>
                        <w:t>の</w:t>
                      </w:r>
                      <w:r>
                        <w:rPr>
                          <w:rFonts w:hint="eastAsia"/>
                        </w:rPr>
                        <w:t>お</w:t>
                      </w:r>
                      <w:r>
                        <w:t>申込</w:t>
                      </w:r>
                      <w:r>
                        <w:rPr>
                          <w:rFonts w:hint="eastAsia"/>
                        </w:rPr>
                        <w:t>み</w:t>
                      </w:r>
                    </w:p>
                  </w:txbxContent>
                </v:textbox>
                <w10:wrap anchorx="margin"/>
              </v:shape>
            </w:pict>
          </mc:Fallback>
        </mc:AlternateContent>
      </w:r>
      <w:r>
        <w:rPr>
          <w:rFonts w:asciiTheme="minorEastAsia" w:eastAsiaTheme="minorEastAsia" w:hAnsiTheme="minorEastAsia"/>
          <w:noProof/>
        </w:rPr>
        <mc:AlternateContent>
          <mc:Choice Requires="wps">
            <w:drawing>
              <wp:anchor distT="0" distB="0" distL="114300" distR="114300" simplePos="0" relativeHeight="251683840" behindDoc="0" locked="0" layoutInCell="1" allowOverlap="1" wp14:anchorId="5DC6BE37" wp14:editId="6A6752A7">
                <wp:simplePos x="0" y="0"/>
                <wp:positionH relativeFrom="margin">
                  <wp:posOffset>52705</wp:posOffset>
                </wp:positionH>
                <wp:positionV relativeFrom="paragraph">
                  <wp:posOffset>150050</wp:posOffset>
                </wp:positionV>
                <wp:extent cx="2073275" cy="258445"/>
                <wp:effectExtent l="57150" t="38100" r="60325" b="103505"/>
                <wp:wrapNone/>
                <wp:docPr id="15" name="角丸四角形 15"/>
                <wp:cNvGraphicFramePr/>
                <a:graphic xmlns:a="http://schemas.openxmlformats.org/drawingml/2006/main">
                  <a:graphicData uri="http://schemas.microsoft.com/office/word/2010/wordprocessingShape">
                    <wps:wsp>
                      <wps:cNvSpPr/>
                      <wps:spPr>
                        <a:xfrm>
                          <a:off x="0" y="0"/>
                          <a:ext cx="2073275" cy="258445"/>
                        </a:xfrm>
                        <a:prstGeom prst="roundRect">
                          <a:avLst/>
                        </a:prstGeom>
                        <a:solidFill>
                          <a:schemeClr val="bg2">
                            <a:lumMod val="90000"/>
                          </a:schemeClr>
                        </a:solidFill>
                      </wps:spPr>
                      <wps:style>
                        <a:lnRef idx="1">
                          <a:schemeClr val="accent1"/>
                        </a:lnRef>
                        <a:fillRef idx="2">
                          <a:schemeClr val="accent1"/>
                        </a:fillRef>
                        <a:effectRef idx="1">
                          <a:schemeClr val="accent1"/>
                        </a:effectRef>
                        <a:fontRef idx="minor">
                          <a:schemeClr val="dk1"/>
                        </a:fontRef>
                      </wps:style>
                      <wps:txbx>
                        <w:txbxContent>
                          <w:p w14:paraId="78F9D11C" w14:textId="77777777" w:rsidR="00231608" w:rsidRDefault="00231608" w:rsidP="0023160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5DC6BE37" id="角丸四角形 15" o:spid="_x0000_s1040" style="position:absolute;left:0;text-align:left;margin-left:4.15pt;margin-top:11.8pt;width:163.25pt;height:20.3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" fillcolor="#ddd8c2 [2894]" strokecolor="#4579b8 [3044]">
                <v:shadow on="t" color="black" opacity="24903f" origin=",.5" offset="0,.55556mm"/>
                <v:textbox>
                  <w:txbxContent>
                    <w:p w14:paraId="78F9D11C" w14:textId="77777777" w:rsidR="00231608" w:rsidRDefault="00231608" w:rsidP="00231608"/>
                  </w:txbxContent>
                </v:textbox>
                <w10:wrap anchorx="margin"/>
              </v:roundrect>
            </w:pict>
          </mc:Fallback>
        </mc:AlternateContent>
      </w:r>
    </w:p>
    <w:p w14:paraId="79C4F419" w14:textId="77777777" w:rsidR="00231608" w:rsidRDefault="00231608" w:rsidP="00231608">
      <w:pPr>
        <w:ind w:leftChars="100" w:left="416" w:hangingChars="100" w:hanging="208"/>
        <w:rPr>
          <w:rFonts w:asciiTheme="minorEastAsia" w:eastAsiaTheme="minorEastAsia" w:hAnsiTheme="minorEastAsia"/>
        </w:rPr>
      </w:pPr>
    </w:p>
    <w:p w14:paraId="7239DB97" w14:textId="5C848CBE" w:rsidR="00231608" w:rsidRDefault="00231608" w:rsidP="00231608">
      <w:pPr>
        <w:ind w:leftChars="100" w:left="416" w:hangingChars="100" w:hanging="208"/>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別紙</w:t>
      </w:r>
      <w:r>
        <w:rPr>
          <w:rFonts w:asciiTheme="minorEastAsia" w:eastAsiaTheme="minorEastAsia" w:hAnsiTheme="minorEastAsia"/>
        </w:rPr>
        <w:t>申込用紙にご記入の上、</w:t>
      </w:r>
      <w:r>
        <w:rPr>
          <w:rFonts w:asciiTheme="minorEastAsia" w:eastAsiaTheme="minorEastAsia" w:hAnsiTheme="minorEastAsia" w:hint="eastAsia"/>
        </w:rPr>
        <w:t>以下の</w:t>
      </w:r>
      <w:commentRangeStart w:id="10"/>
      <w:r>
        <w:rPr>
          <w:rFonts w:asciiTheme="minorEastAsia" w:eastAsiaTheme="minorEastAsia" w:hAnsiTheme="minorEastAsia" w:hint="eastAsia"/>
        </w:rPr>
        <w:t>連絡先</w:t>
      </w:r>
      <w:commentRangeEnd w:id="10"/>
      <w:r>
        <w:rPr>
          <w:rStyle w:val="ab"/>
        </w:rPr>
        <w:commentReference w:id="10"/>
      </w:r>
      <w:r>
        <w:rPr>
          <w:rFonts w:asciiTheme="minorEastAsia" w:eastAsiaTheme="minorEastAsia" w:hAnsiTheme="minorEastAsia"/>
        </w:rPr>
        <w:t>宛てにご送付</w:t>
      </w:r>
      <w:r>
        <w:rPr>
          <w:rFonts w:asciiTheme="minorEastAsia" w:eastAsiaTheme="minorEastAsia" w:hAnsiTheme="minorEastAsia" w:hint="eastAsia"/>
        </w:rPr>
        <w:t>願います。</w:t>
      </w:r>
    </w:p>
    <w:tbl>
      <w:tblPr>
        <w:tblStyle w:val="af3"/>
        <w:tblpPr w:leftFromText="142" w:rightFromText="142" w:vertAnchor="text" w:horzAnchor="page" w:tblpX="2280" w:tblpY="144"/>
        <w:tblW w:w="0" w:type="auto"/>
        <w:tblLook w:val="04A0" w:firstRow="1" w:lastRow="0" w:firstColumn="1" w:lastColumn="0" w:noHBand="0" w:noVBand="1"/>
      </w:tblPr>
      <w:tblGrid>
        <w:gridCol w:w="5084"/>
      </w:tblGrid>
      <w:tr w:rsidR="00231608" w:rsidRPr="00956406" w14:paraId="3F606B00" w14:textId="77777777" w:rsidTr="00231608">
        <w:tc>
          <w:tcPr>
            <w:tcW w:w="5084" w:type="dxa"/>
          </w:tcPr>
          <w:p w14:paraId="7A844DAA" w14:textId="64879846" w:rsidR="00231608" w:rsidRPr="00956406" w:rsidRDefault="00231608" w:rsidP="00231608">
            <w:pPr>
              <w:snapToGrid w:val="0"/>
              <w:rPr>
                <w:rFonts w:asciiTheme="minorEastAsia" w:eastAsiaTheme="minorEastAsia" w:hAnsiTheme="minorEastAsia"/>
                <w:sz w:val="21"/>
                <w:szCs w:val="21"/>
              </w:rPr>
            </w:pPr>
            <w:r w:rsidRPr="00956406">
              <w:rPr>
                <w:rFonts w:asciiTheme="minorEastAsia" w:eastAsiaTheme="minorEastAsia" w:hAnsiTheme="minorEastAsia"/>
                <w:sz w:val="21"/>
                <w:szCs w:val="21"/>
              </w:rPr>
              <w:t>〒</w:t>
            </w:r>
            <w:ins w:id="11" w:author="太田 紗絵(oota-saeaa)" w:date="2022-11-13T16:06:00Z">
              <w:r w:rsidR="00060BE4">
                <w:rPr>
                  <w:rFonts w:asciiTheme="minorEastAsia" w:eastAsiaTheme="minorEastAsia" w:hAnsiTheme="minorEastAsia" w:hint="eastAsia"/>
                  <w:sz w:val="21"/>
                  <w:szCs w:val="21"/>
                </w:rPr>
                <w:t>１００-８９１６</w:t>
              </w:r>
            </w:ins>
            <w:del w:id="12" w:author="太田 紗絵(oota-saeaa)" w:date="2022-11-13T16:06:00Z">
              <w:r w:rsidDel="00060BE4">
                <w:rPr>
                  <w:rFonts w:asciiTheme="minorEastAsia" w:eastAsiaTheme="minorEastAsia" w:hAnsiTheme="minorEastAsia" w:hint="eastAsia"/>
                  <w:sz w:val="21"/>
                  <w:szCs w:val="21"/>
                </w:rPr>
                <w:delText>○○○-○○○○</w:delText>
              </w:r>
            </w:del>
          </w:p>
          <w:p w14:paraId="40A476A2" w14:textId="0CE9DFD8" w:rsidR="00231608" w:rsidRPr="00956406" w:rsidRDefault="00231608" w:rsidP="00231608">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東京都</w:t>
            </w:r>
            <w:r w:rsidRPr="00956406">
              <w:rPr>
                <w:rFonts w:asciiTheme="minorEastAsia" w:eastAsiaTheme="minorEastAsia" w:hAnsiTheme="minorEastAsia"/>
                <w:sz w:val="21"/>
                <w:szCs w:val="21"/>
              </w:rPr>
              <w:t>千代田区</w:t>
            </w:r>
            <w:r>
              <w:rPr>
                <w:rFonts w:asciiTheme="minorEastAsia" w:eastAsiaTheme="minorEastAsia" w:hAnsiTheme="minorEastAsia" w:hint="eastAsia"/>
                <w:sz w:val="21"/>
                <w:szCs w:val="21"/>
              </w:rPr>
              <w:t>霞ヶ関</w:t>
            </w:r>
            <w:ins w:id="13" w:author="太田 紗絵(oota-saeaa)" w:date="2022-11-13T16:07:00Z">
              <w:r w:rsidR="00060BE4">
                <w:rPr>
                  <w:rFonts w:asciiTheme="minorEastAsia" w:eastAsiaTheme="minorEastAsia" w:hAnsiTheme="minorEastAsia" w:hint="eastAsia"/>
                  <w:sz w:val="21"/>
                  <w:szCs w:val="21"/>
                </w:rPr>
                <w:t>１-２-２</w:t>
              </w:r>
            </w:ins>
            <w:del w:id="14" w:author="太田 紗絵(oota-saeaa)" w:date="2022-11-13T16:07:00Z">
              <w:r w:rsidDel="00060BE4">
                <w:rPr>
                  <w:rFonts w:asciiTheme="minorEastAsia" w:eastAsiaTheme="minorEastAsia" w:hAnsiTheme="minorEastAsia" w:hint="eastAsia"/>
                  <w:sz w:val="21"/>
                  <w:szCs w:val="21"/>
                </w:rPr>
                <w:delText>○</w:delText>
              </w:r>
              <w:r w:rsidDel="00060BE4">
                <w:rPr>
                  <w:rFonts w:asciiTheme="minorEastAsia" w:eastAsiaTheme="minorEastAsia" w:hAnsiTheme="minorEastAsia"/>
                  <w:sz w:val="21"/>
                  <w:szCs w:val="21"/>
                </w:rPr>
                <w:delText>-</w:delText>
              </w:r>
              <w:r w:rsidDel="00060BE4">
                <w:rPr>
                  <w:rFonts w:asciiTheme="minorEastAsia" w:eastAsiaTheme="minorEastAsia" w:hAnsiTheme="minorEastAsia" w:hint="eastAsia"/>
                  <w:sz w:val="21"/>
                  <w:szCs w:val="21"/>
                </w:rPr>
                <w:delText>○</w:delText>
              </w:r>
              <w:r w:rsidDel="00060BE4">
                <w:rPr>
                  <w:rFonts w:asciiTheme="minorEastAsia" w:eastAsiaTheme="minorEastAsia" w:hAnsiTheme="minorEastAsia"/>
                  <w:sz w:val="21"/>
                  <w:szCs w:val="21"/>
                </w:rPr>
                <w:delText>-</w:delText>
              </w:r>
              <w:r w:rsidDel="00060BE4">
                <w:rPr>
                  <w:rFonts w:asciiTheme="minorEastAsia" w:eastAsiaTheme="minorEastAsia" w:hAnsiTheme="minorEastAsia" w:hint="eastAsia"/>
                  <w:sz w:val="21"/>
                  <w:szCs w:val="21"/>
                </w:rPr>
                <w:delText>○</w:delText>
              </w:r>
            </w:del>
          </w:p>
          <w:p w14:paraId="0067F2B5" w14:textId="03AEAB0F" w:rsidR="00231608" w:rsidRPr="00956406" w:rsidRDefault="00060BE4" w:rsidP="00231608">
            <w:pPr>
              <w:snapToGrid w:val="0"/>
              <w:ind w:firstLineChars="100" w:firstLine="198"/>
              <w:rPr>
                <w:rFonts w:asciiTheme="minorEastAsia" w:eastAsiaTheme="minorEastAsia" w:hAnsiTheme="minorEastAsia"/>
                <w:sz w:val="21"/>
                <w:szCs w:val="21"/>
              </w:rPr>
            </w:pPr>
            <w:ins w:id="15" w:author="太田 紗絵(oota-saeaa)" w:date="2022-11-13T16:07:00Z">
              <w:r>
                <w:rPr>
                  <w:rFonts w:asciiTheme="minorEastAsia" w:eastAsiaTheme="minorEastAsia" w:hAnsiTheme="minorEastAsia" w:hint="eastAsia"/>
                  <w:sz w:val="21"/>
                  <w:szCs w:val="21"/>
                </w:rPr>
                <w:t>厚生労働</w:t>
              </w:r>
            </w:ins>
            <w:del w:id="16" w:author="太田 紗絵(oota-saeaa)" w:date="2022-11-13T16:07:00Z">
              <w:r w:rsidR="00231608" w:rsidRPr="00956406" w:rsidDel="00060BE4">
                <w:rPr>
                  <w:rFonts w:asciiTheme="minorEastAsia" w:eastAsiaTheme="minorEastAsia" w:hAnsiTheme="minorEastAsia"/>
                  <w:sz w:val="21"/>
                  <w:szCs w:val="21"/>
                </w:rPr>
                <w:delText>○○</w:delText>
              </w:r>
            </w:del>
            <w:r w:rsidR="00231608" w:rsidRPr="00956406">
              <w:rPr>
                <w:rFonts w:asciiTheme="minorEastAsia" w:eastAsiaTheme="minorEastAsia" w:hAnsiTheme="minorEastAsia"/>
                <w:sz w:val="21"/>
                <w:szCs w:val="21"/>
              </w:rPr>
              <w:t>省</w:t>
            </w:r>
            <w:ins w:id="17" w:author="太田 紗絵(oota-saeaa)" w:date="2022-11-13T16:07:00Z">
              <w:r>
                <w:rPr>
                  <w:rFonts w:asciiTheme="minorEastAsia" w:eastAsiaTheme="minorEastAsia" w:hAnsiTheme="minorEastAsia" w:hint="eastAsia"/>
                  <w:sz w:val="21"/>
                  <w:szCs w:val="21"/>
                </w:rPr>
                <w:t>医政</w:t>
              </w:r>
            </w:ins>
            <w:del w:id="18" w:author="太田 紗絵(oota-saeaa)" w:date="2022-11-13T16:07:00Z">
              <w:r w:rsidR="00231608" w:rsidRPr="00956406" w:rsidDel="00060BE4">
                <w:rPr>
                  <w:rFonts w:asciiTheme="minorEastAsia" w:eastAsiaTheme="minorEastAsia" w:hAnsiTheme="minorEastAsia"/>
                  <w:sz w:val="21"/>
                  <w:szCs w:val="21"/>
                </w:rPr>
                <w:delText>○○</w:delText>
              </w:r>
            </w:del>
            <w:r w:rsidR="00231608" w:rsidRPr="00956406">
              <w:rPr>
                <w:rFonts w:asciiTheme="minorEastAsia" w:eastAsiaTheme="minorEastAsia" w:hAnsiTheme="minorEastAsia"/>
                <w:sz w:val="21"/>
                <w:szCs w:val="21"/>
              </w:rPr>
              <w:t>局○○課　担当　○○</w:t>
            </w:r>
          </w:p>
          <w:p w14:paraId="2ED6B2AB" w14:textId="5EE5143F" w:rsidR="00231608" w:rsidRPr="00956406" w:rsidRDefault="00231608" w:rsidP="00231608">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電子メール：</w:t>
            </w:r>
          </w:p>
          <w:p w14:paraId="7D910457" w14:textId="15469EC3" w:rsidR="00231608" w:rsidRPr="00956406" w:rsidRDefault="00231608" w:rsidP="00231608">
            <w:pPr>
              <w:snapToGrid w:val="0"/>
              <w:ind w:firstLineChars="100" w:firstLine="198"/>
              <w:rPr>
                <w:rFonts w:asciiTheme="minorEastAsia" w:eastAsiaTheme="minorEastAsia" w:hAnsiTheme="minorEastAsia"/>
                <w:sz w:val="21"/>
                <w:szCs w:val="21"/>
              </w:rPr>
            </w:pPr>
            <w:r w:rsidRPr="00956406">
              <w:rPr>
                <w:rFonts w:asciiTheme="minorEastAsia" w:eastAsiaTheme="minorEastAsia" w:hAnsiTheme="minorEastAsia" w:hint="eastAsia"/>
                <w:sz w:val="21"/>
                <w:szCs w:val="21"/>
              </w:rPr>
              <w:t>ＦＡＸ：</w:t>
            </w:r>
          </w:p>
        </w:tc>
      </w:tr>
    </w:tbl>
    <w:p w14:paraId="01EFDE9A" w14:textId="77777777" w:rsidR="00231608" w:rsidRDefault="00231608" w:rsidP="00231608">
      <w:pPr>
        <w:ind w:leftChars="100" w:left="416" w:hangingChars="100" w:hanging="208"/>
        <w:rPr>
          <w:rFonts w:asciiTheme="minorEastAsia" w:eastAsiaTheme="minorEastAsia" w:hAnsiTheme="minorEastAsia"/>
        </w:rPr>
      </w:pPr>
    </w:p>
    <w:p w14:paraId="6A3B6CF8" w14:textId="77777777" w:rsidR="00231608" w:rsidRDefault="00231608" w:rsidP="00231608">
      <w:pPr>
        <w:ind w:leftChars="100" w:left="416" w:hangingChars="100" w:hanging="208"/>
        <w:rPr>
          <w:rFonts w:asciiTheme="minorEastAsia" w:eastAsiaTheme="minorEastAsia" w:hAnsiTheme="minorEastAsia"/>
        </w:rPr>
      </w:pPr>
    </w:p>
    <w:p w14:paraId="04D05AB0" w14:textId="77777777" w:rsidR="00231608" w:rsidRDefault="00231608" w:rsidP="00231608">
      <w:pPr>
        <w:ind w:leftChars="100" w:left="416" w:hangingChars="100" w:hanging="208"/>
        <w:rPr>
          <w:rFonts w:asciiTheme="minorEastAsia" w:eastAsiaTheme="minorEastAsia" w:hAnsiTheme="minorEastAsia"/>
        </w:rPr>
      </w:pPr>
    </w:p>
    <w:p w14:paraId="4833CE54" w14:textId="77777777" w:rsidR="00231608" w:rsidRDefault="00231608" w:rsidP="00231608">
      <w:pPr>
        <w:ind w:leftChars="100" w:left="416" w:hangingChars="100" w:hanging="208"/>
        <w:rPr>
          <w:rFonts w:asciiTheme="minorEastAsia" w:eastAsiaTheme="minorEastAsia" w:hAnsiTheme="minorEastAsia"/>
        </w:rPr>
      </w:pPr>
    </w:p>
    <w:p w14:paraId="067F55CB" w14:textId="77777777" w:rsidR="00231608" w:rsidRDefault="00231608">
      <w:pPr>
        <w:ind w:leftChars="100" w:left="416" w:hangingChars="100" w:hanging="208"/>
        <w:rPr>
          <w:rFonts w:asciiTheme="minorEastAsia" w:eastAsiaTheme="minorEastAsia" w:hAnsiTheme="minorEastAsia"/>
        </w:rPr>
      </w:pPr>
    </w:p>
    <w:p w14:paraId="30AA2C50" w14:textId="77777777" w:rsidR="00231608" w:rsidRPr="00231608" w:rsidRDefault="00231608" w:rsidP="00231608">
      <w:pPr>
        <w:ind w:leftChars="100" w:left="416" w:hangingChars="100" w:hanging="208"/>
        <w:rPr>
          <w:rFonts w:asciiTheme="minorEastAsia" w:eastAsiaTheme="minorEastAsia" w:hAnsiTheme="minorEastAsia"/>
        </w:rPr>
      </w:pPr>
    </w:p>
    <w:p w14:paraId="671786F4" w14:textId="77777777" w:rsidR="0094257D" w:rsidRPr="007D0503" w:rsidRDefault="0094257D" w:rsidP="00231608">
      <w:pPr>
        <w:ind w:leftChars="100" w:left="416" w:hangingChars="100" w:hanging="208"/>
        <w:rPr>
          <w:rFonts w:asciiTheme="minorEastAsia" w:eastAsiaTheme="minorEastAsia" w:hAnsiTheme="minorEastAsia"/>
        </w:rPr>
      </w:pPr>
    </w:p>
    <w:sectPr w:rsidR="0094257D" w:rsidRPr="007D0503" w:rsidSect="003A04F0">
      <w:headerReference w:type="default" r:id="rId12"/>
      <w:pgSz w:w="11906" w:h="16838" w:code="9"/>
      <w:pgMar w:top="709" w:right="1474" w:bottom="426" w:left="1474" w:header="567" w:footer="992" w:gutter="0"/>
      <w:cols w:space="425"/>
      <w:docGrid w:type="linesAndChars" w:linePitch="371" w:charSpace="-239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国税庁・インボイス対応室" w:date="2022-10-19T22:39:00Z" w:initials="N">
    <w:p w14:paraId="7A61E164" w14:textId="4DFEC239" w:rsidR="00B365B9" w:rsidRDefault="00B365B9">
      <w:pPr>
        <w:pStyle w:val="ac"/>
      </w:pPr>
      <w:r>
        <w:rPr>
          <w:rStyle w:val="ab"/>
        </w:rPr>
        <w:annotationRef/>
      </w:r>
      <w:r>
        <w:rPr>
          <w:rFonts w:hint="eastAsia"/>
        </w:rPr>
        <w:t>各省庁の担当者名に差し替えをお願いします</w:t>
      </w:r>
    </w:p>
  </w:comment>
  <w:comment w:id="10" w:author="国税庁・インボイス対応室" w:date="2022-10-19T22:39:00Z" w:initials="N">
    <w:p w14:paraId="64182C03" w14:textId="77777777" w:rsidR="00231608" w:rsidRDefault="00231608" w:rsidP="00231608">
      <w:pPr>
        <w:pStyle w:val="ac"/>
      </w:pPr>
      <w:r>
        <w:rPr>
          <w:rStyle w:val="ab"/>
        </w:rPr>
        <w:annotationRef/>
      </w:r>
      <w:r>
        <w:rPr>
          <w:rFonts w:hint="eastAsia"/>
        </w:rPr>
        <w:t>各省庁の担当者名に差し替えをお願いします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61E164" w15:done="0"/>
  <w15:commentEx w15:paraId="64182C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61E164" w16cid:durableId="270A668D"/>
  <w16cid:commentId w16cid:paraId="64182C03" w16cid:durableId="270A668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28ED2" w14:textId="77777777" w:rsidR="00DF46B8" w:rsidRDefault="00DF46B8" w:rsidP="003C0825">
      <w:r>
        <w:separator/>
      </w:r>
    </w:p>
  </w:endnote>
  <w:endnote w:type="continuationSeparator" w:id="0">
    <w:p w14:paraId="4EA27250" w14:textId="77777777" w:rsidR="00DF46B8" w:rsidRDefault="00DF46B8"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S-Gothic">
    <w:altName w:val="ＤＦ行書体"/>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20CD9" w14:textId="77777777" w:rsidR="00DF46B8" w:rsidRDefault="00DF46B8" w:rsidP="003C0825">
      <w:r>
        <w:separator/>
      </w:r>
    </w:p>
  </w:footnote>
  <w:footnote w:type="continuationSeparator" w:id="0">
    <w:p w14:paraId="1DDCF87F" w14:textId="77777777" w:rsidR="00DF46B8" w:rsidRDefault="00DF46B8"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9148B" w14:textId="11546B5A" w:rsidR="00DC035E" w:rsidRPr="003C0825" w:rsidRDefault="00DC035E" w:rsidP="00D97A2A">
    <w:pPr>
      <w:pStyle w:val="a3"/>
      <w:tabs>
        <w:tab w:val="left" w:pos="7470"/>
      </w:tabs>
      <w:jc w:val="left"/>
      <w:rPr>
        <w:rFonts w:asciiTheme="minorEastAsia" w:hAnsiTheme="minorEastAsia"/>
      </w:rPr>
    </w:pPr>
    <w:r>
      <w:rPr>
        <w:rFonts w:asciiTheme="minorEastAsia" w:hAnsiTheme="minorEastAsia"/>
      </w:rPr>
      <w:tab/>
    </w:r>
    <w:r>
      <w:rPr>
        <w:rFonts w:asciiTheme="minorEastAsia" w:hAnsiTheme="minorEastAsia"/>
      </w:rPr>
      <w:tab/>
    </w:r>
    <w:r w:rsidR="00491AE5">
      <w:rPr>
        <w:rFonts w:asciiTheme="minorEastAsia" w:hAnsiTheme="minorEastAsia" w:hint="eastAsia"/>
      </w:rPr>
      <w:t>（別添１）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A22B2"/>
    <w:multiLevelType w:val="hybridMultilevel"/>
    <w:tmpl w:val="90241678"/>
    <w:lvl w:ilvl="0" w:tplc="610A3F3E">
      <w:start w:val="1"/>
      <w:numFmt w:val="bullet"/>
      <w:lvlText w:val="・"/>
      <w:lvlJc w:val="left"/>
      <w:pPr>
        <w:ind w:left="985" w:hanging="360"/>
      </w:pPr>
      <w:rPr>
        <w:rFonts w:ascii="ＭＳ 明朝" w:eastAsia="ＭＳ 明朝" w:hAnsi="ＭＳ 明朝" w:cs="MS-Gothic" w:hint="eastAsia"/>
        <w:b w:val="0"/>
        <w:sz w:val="22"/>
      </w:rPr>
    </w:lvl>
    <w:lvl w:ilvl="1" w:tplc="0409000B" w:tentative="1">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1" w15:restartNumberingAfterBreak="0">
    <w:nsid w:val="30A85979"/>
    <w:multiLevelType w:val="hybridMultilevel"/>
    <w:tmpl w:val="E44CC392"/>
    <w:lvl w:ilvl="0" w:tplc="2A369E00">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4EF420FB"/>
    <w:multiLevelType w:val="hybridMultilevel"/>
    <w:tmpl w:val="80A81D02"/>
    <w:lvl w:ilvl="0" w:tplc="A538FAA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76C047E"/>
    <w:multiLevelType w:val="hybridMultilevel"/>
    <w:tmpl w:val="791A8058"/>
    <w:lvl w:ilvl="0" w:tplc="E21018D8">
      <w:start w:val="2"/>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6B0152FD"/>
    <w:multiLevelType w:val="hybridMultilevel"/>
    <w:tmpl w:val="5A062486"/>
    <w:lvl w:ilvl="0" w:tplc="DC0E8F1A">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国税庁・インボイス対応室">
    <w15:presenceInfo w15:providerId="None" w15:userId="国税庁・インボイス対応室"/>
  </w15:person>
  <w15:person w15:author="太田 紗絵(oota-saeaa)">
    <w15:presenceInfo w15:providerId="AD" w15:userId="S-1-5-21-4175116151-3849908774-3845857867-3773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trackRevisions/>
  <w:defaultTabStop w:val="840"/>
  <w:drawingGridHorizontalSpacing w:val="104"/>
  <w:drawingGridVerticalSpacing w:val="37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186"/>
    <w:rsid w:val="00002D26"/>
    <w:rsid w:val="00004BF0"/>
    <w:rsid w:val="00014194"/>
    <w:rsid w:val="0001454D"/>
    <w:rsid w:val="0002008A"/>
    <w:rsid w:val="00045BA7"/>
    <w:rsid w:val="00047B39"/>
    <w:rsid w:val="00056C75"/>
    <w:rsid w:val="00060BE4"/>
    <w:rsid w:val="00086165"/>
    <w:rsid w:val="000915D0"/>
    <w:rsid w:val="000A6248"/>
    <w:rsid w:val="000C5AC8"/>
    <w:rsid w:val="000D2F30"/>
    <w:rsid w:val="000D4B0C"/>
    <w:rsid w:val="000D4CDE"/>
    <w:rsid w:val="00101E33"/>
    <w:rsid w:val="0010643C"/>
    <w:rsid w:val="00107FF2"/>
    <w:rsid w:val="00110283"/>
    <w:rsid w:val="001106F6"/>
    <w:rsid w:val="00111178"/>
    <w:rsid w:val="00111C86"/>
    <w:rsid w:val="00113AE4"/>
    <w:rsid w:val="00114D3B"/>
    <w:rsid w:val="00122461"/>
    <w:rsid w:val="0014166D"/>
    <w:rsid w:val="00143277"/>
    <w:rsid w:val="001449B2"/>
    <w:rsid w:val="0017223C"/>
    <w:rsid w:val="001743C9"/>
    <w:rsid w:val="00186F42"/>
    <w:rsid w:val="001956F6"/>
    <w:rsid w:val="00197432"/>
    <w:rsid w:val="001A2E1C"/>
    <w:rsid w:val="001A3948"/>
    <w:rsid w:val="001A4828"/>
    <w:rsid w:val="001C7472"/>
    <w:rsid w:val="001C7B55"/>
    <w:rsid w:val="001E24A8"/>
    <w:rsid w:val="001F7B54"/>
    <w:rsid w:val="00201889"/>
    <w:rsid w:val="00201DBF"/>
    <w:rsid w:val="00203A07"/>
    <w:rsid w:val="002053E9"/>
    <w:rsid w:val="002178F9"/>
    <w:rsid w:val="0022391D"/>
    <w:rsid w:val="00231608"/>
    <w:rsid w:val="002407A3"/>
    <w:rsid w:val="00241263"/>
    <w:rsid w:val="00251361"/>
    <w:rsid w:val="00252982"/>
    <w:rsid w:val="00260F94"/>
    <w:rsid w:val="0026422A"/>
    <w:rsid w:val="0027344A"/>
    <w:rsid w:val="00273B26"/>
    <w:rsid w:val="0028646A"/>
    <w:rsid w:val="002A73DE"/>
    <w:rsid w:val="002B1E18"/>
    <w:rsid w:val="002B1FA9"/>
    <w:rsid w:val="002B2122"/>
    <w:rsid w:val="002B3CDF"/>
    <w:rsid w:val="002B5619"/>
    <w:rsid w:val="002B586F"/>
    <w:rsid w:val="002B756E"/>
    <w:rsid w:val="002C255C"/>
    <w:rsid w:val="002C6006"/>
    <w:rsid w:val="002C6863"/>
    <w:rsid w:val="002D0A56"/>
    <w:rsid w:val="002D46E4"/>
    <w:rsid w:val="00301961"/>
    <w:rsid w:val="0030750E"/>
    <w:rsid w:val="00307F6F"/>
    <w:rsid w:val="00314D9A"/>
    <w:rsid w:val="00335484"/>
    <w:rsid w:val="00337025"/>
    <w:rsid w:val="00337E84"/>
    <w:rsid w:val="00346C8D"/>
    <w:rsid w:val="003639E0"/>
    <w:rsid w:val="00374D05"/>
    <w:rsid w:val="0038393A"/>
    <w:rsid w:val="003862F4"/>
    <w:rsid w:val="00391EAD"/>
    <w:rsid w:val="00394463"/>
    <w:rsid w:val="003A04F0"/>
    <w:rsid w:val="003A6B27"/>
    <w:rsid w:val="003C0825"/>
    <w:rsid w:val="003E6721"/>
    <w:rsid w:val="004010B5"/>
    <w:rsid w:val="00416658"/>
    <w:rsid w:val="00426DEF"/>
    <w:rsid w:val="004278D3"/>
    <w:rsid w:val="00433531"/>
    <w:rsid w:val="0043708D"/>
    <w:rsid w:val="00441A2D"/>
    <w:rsid w:val="004516DD"/>
    <w:rsid w:val="00455DA0"/>
    <w:rsid w:val="0045678E"/>
    <w:rsid w:val="00471365"/>
    <w:rsid w:val="004722C1"/>
    <w:rsid w:val="004723F1"/>
    <w:rsid w:val="00491AE5"/>
    <w:rsid w:val="00492F8E"/>
    <w:rsid w:val="00493901"/>
    <w:rsid w:val="004A23FC"/>
    <w:rsid w:val="004B08AF"/>
    <w:rsid w:val="004B1E35"/>
    <w:rsid w:val="004C4306"/>
    <w:rsid w:val="004D149A"/>
    <w:rsid w:val="004D3DDA"/>
    <w:rsid w:val="004D529A"/>
    <w:rsid w:val="004D54E6"/>
    <w:rsid w:val="004D7EFB"/>
    <w:rsid w:val="004E626D"/>
    <w:rsid w:val="004F73C8"/>
    <w:rsid w:val="0050328F"/>
    <w:rsid w:val="00505FF4"/>
    <w:rsid w:val="00514426"/>
    <w:rsid w:val="0052024C"/>
    <w:rsid w:val="00521280"/>
    <w:rsid w:val="00524D43"/>
    <w:rsid w:val="00532054"/>
    <w:rsid w:val="00532DDC"/>
    <w:rsid w:val="00536780"/>
    <w:rsid w:val="00553CC8"/>
    <w:rsid w:val="00563CA6"/>
    <w:rsid w:val="00572E09"/>
    <w:rsid w:val="00574771"/>
    <w:rsid w:val="0057495B"/>
    <w:rsid w:val="005771DD"/>
    <w:rsid w:val="00580E13"/>
    <w:rsid w:val="0058155D"/>
    <w:rsid w:val="00582052"/>
    <w:rsid w:val="00582E79"/>
    <w:rsid w:val="00587C03"/>
    <w:rsid w:val="00592C2E"/>
    <w:rsid w:val="005A336D"/>
    <w:rsid w:val="005A6C8C"/>
    <w:rsid w:val="005B2706"/>
    <w:rsid w:val="005C39AC"/>
    <w:rsid w:val="005E0A77"/>
    <w:rsid w:val="005E1271"/>
    <w:rsid w:val="005E3B9C"/>
    <w:rsid w:val="005F4FC9"/>
    <w:rsid w:val="005F7FD2"/>
    <w:rsid w:val="00604B9A"/>
    <w:rsid w:val="00604F8E"/>
    <w:rsid w:val="00623037"/>
    <w:rsid w:val="00624DDD"/>
    <w:rsid w:val="006251B7"/>
    <w:rsid w:val="006317D2"/>
    <w:rsid w:val="006318DA"/>
    <w:rsid w:val="0063629E"/>
    <w:rsid w:val="00641055"/>
    <w:rsid w:val="00642A32"/>
    <w:rsid w:val="00650FEF"/>
    <w:rsid w:val="00653235"/>
    <w:rsid w:val="00663BC5"/>
    <w:rsid w:val="0068221E"/>
    <w:rsid w:val="006911C8"/>
    <w:rsid w:val="00693ED9"/>
    <w:rsid w:val="00693EEB"/>
    <w:rsid w:val="0069493E"/>
    <w:rsid w:val="00694946"/>
    <w:rsid w:val="006A430B"/>
    <w:rsid w:val="006B4A2C"/>
    <w:rsid w:val="006B57EE"/>
    <w:rsid w:val="006C2215"/>
    <w:rsid w:val="006D01CC"/>
    <w:rsid w:val="006D3E36"/>
    <w:rsid w:val="006D4433"/>
    <w:rsid w:val="006E5FA3"/>
    <w:rsid w:val="006F36F7"/>
    <w:rsid w:val="006F5123"/>
    <w:rsid w:val="007149BE"/>
    <w:rsid w:val="00721E5B"/>
    <w:rsid w:val="00724809"/>
    <w:rsid w:val="00731908"/>
    <w:rsid w:val="00741C82"/>
    <w:rsid w:val="0074205A"/>
    <w:rsid w:val="00751799"/>
    <w:rsid w:val="00760F18"/>
    <w:rsid w:val="00765422"/>
    <w:rsid w:val="00771A9A"/>
    <w:rsid w:val="0077244B"/>
    <w:rsid w:val="007729E8"/>
    <w:rsid w:val="00776F26"/>
    <w:rsid w:val="007844EA"/>
    <w:rsid w:val="007A14F5"/>
    <w:rsid w:val="007A175A"/>
    <w:rsid w:val="007A3D50"/>
    <w:rsid w:val="007A4F74"/>
    <w:rsid w:val="007C0C4A"/>
    <w:rsid w:val="007D0503"/>
    <w:rsid w:val="007D0956"/>
    <w:rsid w:val="007E1576"/>
    <w:rsid w:val="007E3E9F"/>
    <w:rsid w:val="007E4459"/>
    <w:rsid w:val="007F67D8"/>
    <w:rsid w:val="00801F8C"/>
    <w:rsid w:val="00813CA8"/>
    <w:rsid w:val="00821CF0"/>
    <w:rsid w:val="00822899"/>
    <w:rsid w:val="0083280E"/>
    <w:rsid w:val="00836C27"/>
    <w:rsid w:val="00841C9D"/>
    <w:rsid w:val="008439D3"/>
    <w:rsid w:val="00861F1C"/>
    <w:rsid w:val="00873027"/>
    <w:rsid w:val="00884FF0"/>
    <w:rsid w:val="008869F2"/>
    <w:rsid w:val="00887D14"/>
    <w:rsid w:val="0089137E"/>
    <w:rsid w:val="008A04F7"/>
    <w:rsid w:val="008A44F0"/>
    <w:rsid w:val="008B01EE"/>
    <w:rsid w:val="008D1A5A"/>
    <w:rsid w:val="008D1D4D"/>
    <w:rsid w:val="008D3B56"/>
    <w:rsid w:val="00904FB1"/>
    <w:rsid w:val="00910E0C"/>
    <w:rsid w:val="00914C62"/>
    <w:rsid w:val="00916125"/>
    <w:rsid w:val="00930490"/>
    <w:rsid w:val="00933597"/>
    <w:rsid w:val="0094257D"/>
    <w:rsid w:val="00956406"/>
    <w:rsid w:val="00983A0B"/>
    <w:rsid w:val="00992A5E"/>
    <w:rsid w:val="009978D7"/>
    <w:rsid w:val="009A30AE"/>
    <w:rsid w:val="009C52C8"/>
    <w:rsid w:val="009C7525"/>
    <w:rsid w:val="009E3029"/>
    <w:rsid w:val="009E44FB"/>
    <w:rsid w:val="009F0EC0"/>
    <w:rsid w:val="00A041CE"/>
    <w:rsid w:val="00A15B92"/>
    <w:rsid w:val="00A2657C"/>
    <w:rsid w:val="00A5140B"/>
    <w:rsid w:val="00A62340"/>
    <w:rsid w:val="00A93C9B"/>
    <w:rsid w:val="00A94236"/>
    <w:rsid w:val="00A94B93"/>
    <w:rsid w:val="00A94EEC"/>
    <w:rsid w:val="00AA1EFF"/>
    <w:rsid w:val="00AB34D9"/>
    <w:rsid w:val="00AC04CF"/>
    <w:rsid w:val="00AC0BDD"/>
    <w:rsid w:val="00AC3083"/>
    <w:rsid w:val="00AC3AFC"/>
    <w:rsid w:val="00AC7204"/>
    <w:rsid w:val="00AC7D60"/>
    <w:rsid w:val="00AD35A1"/>
    <w:rsid w:val="00AE77E5"/>
    <w:rsid w:val="00AF1EE0"/>
    <w:rsid w:val="00B0117B"/>
    <w:rsid w:val="00B038C4"/>
    <w:rsid w:val="00B079BA"/>
    <w:rsid w:val="00B1174A"/>
    <w:rsid w:val="00B12CB5"/>
    <w:rsid w:val="00B131A2"/>
    <w:rsid w:val="00B160FC"/>
    <w:rsid w:val="00B27BE0"/>
    <w:rsid w:val="00B30D22"/>
    <w:rsid w:val="00B365B9"/>
    <w:rsid w:val="00B37905"/>
    <w:rsid w:val="00B4691E"/>
    <w:rsid w:val="00B634AD"/>
    <w:rsid w:val="00B63D2B"/>
    <w:rsid w:val="00B65F93"/>
    <w:rsid w:val="00B7503F"/>
    <w:rsid w:val="00B75E8C"/>
    <w:rsid w:val="00B7607E"/>
    <w:rsid w:val="00B865A7"/>
    <w:rsid w:val="00B965D7"/>
    <w:rsid w:val="00BB1E39"/>
    <w:rsid w:val="00BB27DD"/>
    <w:rsid w:val="00BD2F77"/>
    <w:rsid w:val="00BD7A9D"/>
    <w:rsid w:val="00BF1E03"/>
    <w:rsid w:val="00C0571D"/>
    <w:rsid w:val="00C1145F"/>
    <w:rsid w:val="00C15054"/>
    <w:rsid w:val="00C15534"/>
    <w:rsid w:val="00C260B1"/>
    <w:rsid w:val="00C41FCE"/>
    <w:rsid w:val="00C43126"/>
    <w:rsid w:val="00C450F1"/>
    <w:rsid w:val="00C45398"/>
    <w:rsid w:val="00C54B5A"/>
    <w:rsid w:val="00C555C6"/>
    <w:rsid w:val="00C738D6"/>
    <w:rsid w:val="00C7798C"/>
    <w:rsid w:val="00C8150A"/>
    <w:rsid w:val="00C82E3D"/>
    <w:rsid w:val="00C83186"/>
    <w:rsid w:val="00CA62E9"/>
    <w:rsid w:val="00CA6AFB"/>
    <w:rsid w:val="00CC0BFB"/>
    <w:rsid w:val="00CC37B5"/>
    <w:rsid w:val="00CC79C4"/>
    <w:rsid w:val="00CD3D7D"/>
    <w:rsid w:val="00CE58E7"/>
    <w:rsid w:val="00CF094B"/>
    <w:rsid w:val="00CF65D9"/>
    <w:rsid w:val="00D002EA"/>
    <w:rsid w:val="00D0148E"/>
    <w:rsid w:val="00D126A4"/>
    <w:rsid w:val="00D20566"/>
    <w:rsid w:val="00D31BA7"/>
    <w:rsid w:val="00D3639E"/>
    <w:rsid w:val="00D44906"/>
    <w:rsid w:val="00D52028"/>
    <w:rsid w:val="00D56D11"/>
    <w:rsid w:val="00D65108"/>
    <w:rsid w:val="00D73CD2"/>
    <w:rsid w:val="00D7638A"/>
    <w:rsid w:val="00D779E6"/>
    <w:rsid w:val="00D77D41"/>
    <w:rsid w:val="00D8795B"/>
    <w:rsid w:val="00D95557"/>
    <w:rsid w:val="00D97A2A"/>
    <w:rsid w:val="00DA3073"/>
    <w:rsid w:val="00DB7607"/>
    <w:rsid w:val="00DC035E"/>
    <w:rsid w:val="00DC4F6B"/>
    <w:rsid w:val="00DC7B58"/>
    <w:rsid w:val="00DD399D"/>
    <w:rsid w:val="00DE0E00"/>
    <w:rsid w:val="00DE2821"/>
    <w:rsid w:val="00DF1A2E"/>
    <w:rsid w:val="00DF46B8"/>
    <w:rsid w:val="00E10C0D"/>
    <w:rsid w:val="00E17569"/>
    <w:rsid w:val="00E21456"/>
    <w:rsid w:val="00E2306E"/>
    <w:rsid w:val="00E26AD3"/>
    <w:rsid w:val="00E369F4"/>
    <w:rsid w:val="00E442B3"/>
    <w:rsid w:val="00E529D1"/>
    <w:rsid w:val="00E54F1A"/>
    <w:rsid w:val="00E6170E"/>
    <w:rsid w:val="00E623C9"/>
    <w:rsid w:val="00E66742"/>
    <w:rsid w:val="00E73ADB"/>
    <w:rsid w:val="00E73D9A"/>
    <w:rsid w:val="00E93306"/>
    <w:rsid w:val="00EA2CC9"/>
    <w:rsid w:val="00EA666B"/>
    <w:rsid w:val="00EB72DA"/>
    <w:rsid w:val="00ED25E8"/>
    <w:rsid w:val="00EE1919"/>
    <w:rsid w:val="00EE2F0C"/>
    <w:rsid w:val="00EF1AA0"/>
    <w:rsid w:val="00EF3FD6"/>
    <w:rsid w:val="00EF456A"/>
    <w:rsid w:val="00F01289"/>
    <w:rsid w:val="00F0539C"/>
    <w:rsid w:val="00F069F5"/>
    <w:rsid w:val="00F11DD3"/>
    <w:rsid w:val="00F16C73"/>
    <w:rsid w:val="00F231BD"/>
    <w:rsid w:val="00F41DBF"/>
    <w:rsid w:val="00F42C23"/>
    <w:rsid w:val="00F56588"/>
    <w:rsid w:val="00F5785D"/>
    <w:rsid w:val="00F859AB"/>
    <w:rsid w:val="00FA1DB4"/>
    <w:rsid w:val="00FA4FD7"/>
    <w:rsid w:val="00FB4701"/>
    <w:rsid w:val="00FB7651"/>
    <w:rsid w:val="00FC5B9A"/>
    <w:rsid w:val="00FC71E0"/>
    <w:rsid w:val="00FD0569"/>
    <w:rsid w:val="00FE64F8"/>
    <w:rsid w:val="00FE6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5963A54"/>
  <w15:docId w15:val="{E13843DC-28CD-42A1-8537-332ADDEC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08A"/>
    <w:pPr>
      <w:widowControl w:val="0"/>
      <w:jc w:val="both"/>
    </w:pPr>
    <w:rPr>
      <w:rFonts w:asci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Date"/>
    <w:basedOn w:val="a"/>
    <w:next w:val="a"/>
    <w:link w:val="a8"/>
    <w:uiPriority w:val="99"/>
    <w:semiHidden/>
    <w:unhideWhenUsed/>
    <w:rsid w:val="00C83186"/>
  </w:style>
  <w:style w:type="character" w:customStyle="1" w:styleId="a8">
    <w:name w:val="日付 (文字)"/>
    <w:basedOn w:val="a0"/>
    <w:link w:val="a7"/>
    <w:uiPriority w:val="99"/>
    <w:semiHidden/>
    <w:rsid w:val="00C83186"/>
  </w:style>
  <w:style w:type="paragraph" w:styleId="a9">
    <w:name w:val="Balloon Text"/>
    <w:basedOn w:val="a"/>
    <w:link w:val="aa"/>
    <w:uiPriority w:val="99"/>
    <w:semiHidden/>
    <w:unhideWhenUsed/>
    <w:rsid w:val="001C747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C747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16C73"/>
    <w:rPr>
      <w:sz w:val="18"/>
      <w:szCs w:val="18"/>
    </w:rPr>
  </w:style>
  <w:style w:type="paragraph" w:styleId="ac">
    <w:name w:val="annotation text"/>
    <w:basedOn w:val="a"/>
    <w:link w:val="ad"/>
    <w:uiPriority w:val="99"/>
    <w:semiHidden/>
    <w:unhideWhenUsed/>
    <w:rsid w:val="00F16C73"/>
    <w:pPr>
      <w:jc w:val="left"/>
    </w:pPr>
  </w:style>
  <w:style w:type="character" w:customStyle="1" w:styleId="ad">
    <w:name w:val="コメント文字列 (文字)"/>
    <w:basedOn w:val="a0"/>
    <w:link w:val="ac"/>
    <w:uiPriority w:val="99"/>
    <w:semiHidden/>
    <w:rsid w:val="00F16C73"/>
  </w:style>
  <w:style w:type="paragraph" w:styleId="ae">
    <w:name w:val="annotation subject"/>
    <w:basedOn w:val="ac"/>
    <w:next w:val="ac"/>
    <w:link w:val="af"/>
    <w:uiPriority w:val="99"/>
    <w:semiHidden/>
    <w:unhideWhenUsed/>
    <w:rsid w:val="00F16C73"/>
    <w:rPr>
      <w:b/>
      <w:bCs/>
    </w:rPr>
  </w:style>
  <w:style w:type="character" w:customStyle="1" w:styleId="af">
    <w:name w:val="コメント内容 (文字)"/>
    <w:basedOn w:val="ad"/>
    <w:link w:val="ae"/>
    <w:uiPriority w:val="99"/>
    <w:semiHidden/>
    <w:rsid w:val="00F16C73"/>
    <w:rPr>
      <w:b/>
      <w:bCs/>
    </w:rPr>
  </w:style>
  <w:style w:type="paragraph" w:styleId="af0">
    <w:name w:val="List Paragraph"/>
    <w:basedOn w:val="a"/>
    <w:uiPriority w:val="34"/>
    <w:qFormat/>
    <w:rsid w:val="00D73CD2"/>
    <w:pPr>
      <w:ind w:leftChars="400" w:left="840"/>
    </w:pPr>
  </w:style>
  <w:style w:type="character" w:styleId="af1">
    <w:name w:val="Hyperlink"/>
    <w:basedOn w:val="a0"/>
    <w:uiPriority w:val="99"/>
    <w:unhideWhenUsed/>
    <w:rsid w:val="00002D26"/>
    <w:rPr>
      <w:color w:val="0000FF" w:themeColor="hyperlink"/>
      <w:u w:val="single"/>
    </w:rPr>
  </w:style>
  <w:style w:type="character" w:styleId="af2">
    <w:name w:val="FollowedHyperlink"/>
    <w:basedOn w:val="a0"/>
    <w:uiPriority w:val="99"/>
    <w:semiHidden/>
    <w:unhideWhenUsed/>
    <w:rsid w:val="00EB72DA"/>
    <w:rPr>
      <w:color w:val="800080" w:themeColor="followedHyperlink"/>
      <w:u w:val="single"/>
    </w:rPr>
  </w:style>
  <w:style w:type="table" w:styleId="af3">
    <w:name w:val="Table Grid"/>
    <w:basedOn w:val="a1"/>
    <w:uiPriority w:val="59"/>
    <w:rsid w:val="00641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90568">
      <w:bodyDiv w:val="1"/>
      <w:marLeft w:val="0"/>
      <w:marRight w:val="0"/>
      <w:marTop w:val="0"/>
      <w:marBottom w:val="0"/>
      <w:divBdr>
        <w:top w:val="none" w:sz="0" w:space="0" w:color="auto"/>
        <w:left w:val="none" w:sz="0" w:space="0" w:color="auto"/>
        <w:bottom w:val="none" w:sz="0" w:space="0" w:color="auto"/>
        <w:right w:val="none" w:sz="0" w:space="0" w:color="auto"/>
      </w:divBdr>
    </w:div>
    <w:div w:id="1333871568">
      <w:bodyDiv w:val="1"/>
      <w:marLeft w:val="0"/>
      <w:marRight w:val="0"/>
      <w:marTop w:val="0"/>
      <w:marBottom w:val="0"/>
      <w:divBdr>
        <w:top w:val="none" w:sz="0" w:space="0" w:color="auto"/>
        <w:left w:val="none" w:sz="0" w:space="0" w:color="auto"/>
        <w:bottom w:val="none" w:sz="0" w:space="0" w:color="auto"/>
        <w:right w:val="none" w:sz="0" w:space="0" w:color="auto"/>
      </w:divBdr>
    </w:div>
    <w:div w:id="188740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DF952F95A1584CAE444DB88D8A7ED4" ma:contentTypeVersion="" ma:contentTypeDescription="新しいドキュメントを作成します。" ma:contentTypeScope="" ma:versionID="a4b7a0ad8f24cf4eae111c842a15dee2">
  <xsd:schema xmlns:xsd="http://www.w3.org/2001/XMLSchema" xmlns:xs="http://www.w3.org/2001/XMLSchema" xmlns:p="http://schemas.microsoft.com/office/2006/metadata/properties" xmlns:ns2="27adc34f-97e2-44b8-9b14-e9de14420359" xmlns:ns3="81bab66d-5e9d-4f2b-8700-88c1da91a6c6" xmlns:ns4="b5471033-25ca-41e4-b4f9-0c69817a7d90" targetNamespace="http://schemas.microsoft.com/office/2006/metadata/properties" ma:root="true" ma:fieldsID="63607f976eb514c51644f554b00ad657" ns2:_="" ns3:_="" ns4:_="">
    <xsd:import namespace="27adc34f-97e2-44b8-9b14-e9de14420359"/>
    <xsd:import namespace="81bab66d-5e9d-4f2b-8700-88c1da91a6c6"/>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adc34f-97e2-44b8-9b14-e9de14420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承認の状態" ma:internalName="_x627f__x8a8d__x306e__x72b6__x614b_">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bab66d-5e9d-4f2b-8700-88c1da91a6c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364B6C65-D97C-41CB-963B-98DA6C4C0F06}" ma:internalName="TaxCatchAll" ma:showField="CatchAllData" ma:web="{81bab66d-5e9d-4f2b-8700-88c1da91a6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C07C7-8D66-4EF8-BF86-668BC46DC7FE}">
  <ds:schemaRefs>
    <ds:schemaRef ds:uri="http://schemas.microsoft.com/sharepoint/v3/contenttype/forms"/>
  </ds:schemaRefs>
</ds:datastoreItem>
</file>

<file path=customXml/itemProps2.xml><?xml version="1.0" encoding="utf-8"?>
<ds:datastoreItem xmlns:ds="http://schemas.openxmlformats.org/officeDocument/2006/customXml" ds:itemID="{611E0AF8-33F1-48F1-800A-9C094169A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adc34f-97e2-44b8-9b14-e9de14420359"/>
    <ds:schemaRef ds:uri="81bab66d-5e9d-4f2b-8700-88c1da91a6c6"/>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67EBB6-93E7-4A90-8A5D-FA2F5DE7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2</Pages>
  <Words>187</Words>
  <Characters>1067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取引課水越</dc:creator>
  <cp:lastModifiedBy>太田 紗絵(oota-saeaa)</cp:lastModifiedBy>
  <cp:revision>66</cp:revision>
  <cp:lastPrinted>2022-10-21T14:19:00Z</cp:lastPrinted>
  <dcterms:created xsi:type="dcterms:W3CDTF">2018-07-02T02:06:00Z</dcterms:created>
  <dcterms:modified xsi:type="dcterms:W3CDTF">2022-11-13T07:15:00Z</dcterms:modified>
</cp:coreProperties>
</file>